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1CE8C608"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 xml:space="preserve">treatments should be evaluated, including </w:t>
      </w:r>
      <w:proofErr w:type="spellStart"/>
      <w:r w:rsidR="00FA5EFC" w:rsidRPr="00633320">
        <w:t>Lopinavir</w:t>
      </w:r>
      <w:proofErr w:type="spellEnd"/>
      <w:r w:rsidR="00FA5EFC" w:rsidRPr="00633320">
        <w:t>-</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proofErr w:type="spellStart"/>
      <w:r w:rsidR="00866BCB" w:rsidRPr="00633320">
        <w:t>H</w:t>
      </w:r>
      <w:r w:rsidR="004D5E7E" w:rsidRPr="00633320">
        <w:t>ydroxy</w:t>
      </w:r>
      <w:r w:rsidR="00A712BC" w:rsidRPr="00633320">
        <w:t>chloroquine</w:t>
      </w:r>
      <w:proofErr w:type="spellEnd"/>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FB56E5">
        <w:t xml:space="preserve">In addition, due to lack of community transmission due to COVID-19 control measures, a more severe influenza season is expected </w:t>
      </w:r>
      <w:r w:rsidR="00FB1F0F">
        <w:t>when these ease</w:t>
      </w:r>
      <w:r w:rsidR="00FB56E5">
        <w:t>.</w:t>
      </w:r>
    </w:p>
    <w:p w14:paraId="4CFD3A68" w14:textId="77777777" w:rsidR="00BE2A71" w:rsidRPr="00633320" w:rsidRDefault="00BE2A71" w:rsidP="005C5BA4">
      <w:pPr>
        <w:tabs>
          <w:tab w:val="left" w:pos="3020"/>
        </w:tabs>
      </w:pPr>
    </w:p>
    <w:p w14:paraId="49F2EC17" w14:textId="621BADE7"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00FB56E5">
        <w:t xml:space="preserve"> and/or influenza</w:t>
      </w:r>
      <w:r w:rsidRPr="00633320">
        <w:t xml:space="preserve">. </w:t>
      </w:r>
      <w:r w:rsidR="00FB56E5">
        <w:t>(Treatments for influenza are only being assessed in the UK.) 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 xml:space="preserve">The randomised treatment comparisons in this version of the protocol (which should be checked and confirmed as the current version) are shown in Table 1. </w:t>
      </w:r>
      <w:moveToRangeStart w:id="0" w:author="Richard Haynes" w:date="2022-02-02T08:38:00Z" w:name="move94683509"/>
      <w:moveTo w:id="1" w:author="Richard Haynes" w:date="2022-02-02T08:38:00Z">
        <w:r w:rsidR="00C50400" w:rsidRPr="00633320">
          <w:t>For patients for whom not all the trial arms are appropriate or at locations where not all are available, randomisation will be between fewer arms.</w:t>
        </w:r>
      </w:moveTo>
      <w:moveToRangeEnd w:id="0"/>
      <w:del w:id="2" w:author="Richard Haynes" w:date="2022-02-02T08:38:00Z">
        <w:r w:rsidR="00A81581" w:rsidDel="00C50400">
          <w:delText>In a partial factorial design, participants may be entered into one or more randomised comparisons of active treatment plus usual care vs. usual care alone, simultaneously</w:delText>
        </w:r>
      </w:del>
      <w:r w:rsidR="00A81581">
        <w:t>.</w:t>
      </w:r>
    </w:p>
    <w:p w14:paraId="3251E92E" w14:textId="77777777" w:rsidR="00A81581" w:rsidRDefault="00A81581" w:rsidP="00633D2B"/>
    <w:tbl>
      <w:tblPr>
        <w:tblStyle w:val="TableGrid"/>
        <w:tblW w:w="8359" w:type="dxa"/>
        <w:tblLayout w:type="fixed"/>
        <w:tblLook w:val="04A0" w:firstRow="1" w:lastRow="0" w:firstColumn="1" w:lastColumn="0" w:noHBand="0" w:noVBand="1"/>
      </w:tblPr>
      <w:tblGrid>
        <w:gridCol w:w="1349"/>
        <w:gridCol w:w="3151"/>
        <w:gridCol w:w="1871"/>
        <w:gridCol w:w="1988"/>
      </w:tblGrid>
      <w:tr w:rsidR="00000E5E" w:rsidRPr="00FB50E8" w14:paraId="084DC271" w14:textId="77777777" w:rsidTr="00000E5E">
        <w:tc>
          <w:tcPr>
            <w:tcW w:w="1349" w:type="dxa"/>
            <w:tcBorders>
              <w:bottom w:val="single" w:sz="4" w:space="0" w:color="auto"/>
            </w:tcBorders>
          </w:tcPr>
          <w:p w14:paraId="34249B6D" w14:textId="77777777" w:rsidR="00000E5E" w:rsidRPr="00FB50E8" w:rsidRDefault="00000E5E" w:rsidP="00A81581">
            <w:pPr>
              <w:autoSpaceDE/>
              <w:autoSpaceDN/>
              <w:adjustRightInd/>
              <w:contextualSpacing w:val="0"/>
              <w:jc w:val="left"/>
              <w:rPr>
                <w:b/>
                <w:sz w:val="22"/>
                <w:szCs w:val="22"/>
              </w:rPr>
            </w:pPr>
            <w:r w:rsidRPr="00FB50E8">
              <w:rPr>
                <w:b/>
                <w:sz w:val="22"/>
                <w:szCs w:val="22"/>
              </w:rPr>
              <w:t>Condition</w:t>
            </w:r>
          </w:p>
          <w:p w14:paraId="7B6B754B" w14:textId="77777777" w:rsidR="00000E5E" w:rsidRPr="00FB50E8" w:rsidRDefault="00000E5E" w:rsidP="00A81581">
            <w:pPr>
              <w:autoSpaceDE/>
              <w:autoSpaceDN/>
              <w:adjustRightInd/>
              <w:contextualSpacing w:val="0"/>
              <w:jc w:val="left"/>
              <w:rPr>
                <w:b/>
                <w:sz w:val="22"/>
                <w:szCs w:val="22"/>
              </w:rPr>
            </w:pPr>
          </w:p>
          <w:p w14:paraId="647FB023" w14:textId="77777777" w:rsidR="00000E5E" w:rsidRPr="00FB50E8" w:rsidRDefault="00000E5E" w:rsidP="00A81581">
            <w:pPr>
              <w:autoSpaceDE/>
              <w:autoSpaceDN/>
              <w:adjustRightInd/>
              <w:contextualSpacing w:val="0"/>
              <w:jc w:val="left"/>
              <w:rPr>
                <w:b/>
                <w:sz w:val="22"/>
                <w:szCs w:val="22"/>
              </w:rPr>
            </w:pPr>
          </w:p>
        </w:tc>
        <w:tc>
          <w:tcPr>
            <w:tcW w:w="3151" w:type="dxa"/>
          </w:tcPr>
          <w:p w14:paraId="11950C27" w14:textId="77777777" w:rsidR="00000E5E" w:rsidRPr="00FB50E8" w:rsidRDefault="00000E5E"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000E5E" w:rsidRPr="00FB50E8" w:rsidRDefault="00000E5E"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000E5E" w:rsidRPr="00FB50E8" w:rsidRDefault="00000E5E" w:rsidP="00A81581">
            <w:pPr>
              <w:autoSpaceDE/>
              <w:autoSpaceDN/>
              <w:adjustRightInd/>
              <w:contextualSpacing w:val="0"/>
              <w:jc w:val="center"/>
              <w:rPr>
                <w:b/>
                <w:sz w:val="22"/>
                <w:szCs w:val="22"/>
              </w:rPr>
            </w:pPr>
            <w:r w:rsidRPr="00FB50E8">
              <w:rPr>
                <w:b/>
                <w:sz w:val="22"/>
                <w:szCs w:val="22"/>
              </w:rPr>
              <w:t>UK</w:t>
            </w:r>
          </w:p>
        </w:tc>
        <w:tc>
          <w:tcPr>
            <w:tcW w:w="1988" w:type="dxa"/>
          </w:tcPr>
          <w:p w14:paraId="5859CE57" w14:textId="77777777" w:rsidR="00000E5E" w:rsidRPr="00FB50E8" w:rsidRDefault="00000E5E" w:rsidP="00A81581">
            <w:pPr>
              <w:autoSpaceDE/>
              <w:autoSpaceDN/>
              <w:adjustRightInd/>
              <w:contextualSpacing w:val="0"/>
              <w:jc w:val="center"/>
              <w:rPr>
                <w:b/>
                <w:sz w:val="22"/>
                <w:szCs w:val="22"/>
              </w:rPr>
            </w:pPr>
            <w:r w:rsidRPr="00FB50E8">
              <w:rPr>
                <w:b/>
                <w:sz w:val="22"/>
                <w:szCs w:val="22"/>
              </w:rPr>
              <w:t>Other countries</w:t>
            </w:r>
          </w:p>
        </w:tc>
      </w:tr>
      <w:tr w:rsidR="00A42897" w14:paraId="438C9789" w14:textId="77777777" w:rsidTr="00000E5E">
        <w:tc>
          <w:tcPr>
            <w:tcW w:w="1349" w:type="dxa"/>
            <w:tcBorders>
              <w:top w:val="nil"/>
              <w:bottom w:val="nil"/>
            </w:tcBorders>
          </w:tcPr>
          <w:p w14:paraId="273C41C3" w14:textId="4C44B146" w:rsidR="00A42897" w:rsidRPr="00F350A9" w:rsidRDefault="00A42897" w:rsidP="00A42897">
            <w:pPr>
              <w:autoSpaceDE/>
              <w:autoSpaceDN/>
              <w:adjustRightInd/>
              <w:contextualSpacing w:val="0"/>
              <w:jc w:val="left"/>
              <w:rPr>
                <w:sz w:val="22"/>
                <w:szCs w:val="22"/>
              </w:rPr>
            </w:pPr>
            <w:r>
              <w:rPr>
                <w:sz w:val="22"/>
                <w:szCs w:val="22"/>
              </w:rPr>
              <w:t>COVID-19</w:t>
            </w:r>
          </w:p>
        </w:tc>
        <w:tc>
          <w:tcPr>
            <w:tcW w:w="3151" w:type="dxa"/>
          </w:tcPr>
          <w:p w14:paraId="60AD0853" w14:textId="77777777" w:rsidR="00A42897" w:rsidRDefault="00A42897" w:rsidP="00A42897">
            <w:pPr>
              <w:autoSpaceDE/>
              <w:autoSpaceDN/>
              <w:adjustRightInd/>
              <w:contextualSpacing w:val="0"/>
              <w:jc w:val="left"/>
              <w:rPr>
                <w:sz w:val="22"/>
                <w:szCs w:val="22"/>
              </w:rPr>
            </w:pPr>
            <w:r>
              <w:rPr>
                <w:sz w:val="22"/>
                <w:szCs w:val="22"/>
              </w:rPr>
              <w:t>High-dose</w:t>
            </w:r>
          </w:p>
          <w:p w14:paraId="4DB38C50" w14:textId="69253968" w:rsidR="00A42897" w:rsidRPr="00F350A9" w:rsidRDefault="00A42897" w:rsidP="00A42897">
            <w:pPr>
              <w:autoSpaceDE/>
              <w:autoSpaceDN/>
              <w:adjustRightInd/>
              <w:contextualSpacing w:val="0"/>
              <w:jc w:val="left"/>
              <w:rPr>
                <w:sz w:val="22"/>
                <w:szCs w:val="22"/>
              </w:rPr>
            </w:pPr>
            <w:r>
              <w:rPr>
                <w:sz w:val="22"/>
                <w:szCs w:val="22"/>
              </w:rPr>
              <w:t>corticosteroids</w:t>
            </w:r>
          </w:p>
        </w:tc>
        <w:tc>
          <w:tcPr>
            <w:tcW w:w="1871" w:type="dxa"/>
          </w:tcPr>
          <w:p w14:paraId="54184224"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41AE467B"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279BB61A" w14:textId="55D2A9A2"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c>
          <w:tcPr>
            <w:tcW w:w="1988" w:type="dxa"/>
          </w:tcPr>
          <w:p w14:paraId="0DC29A99"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DB1A4E3"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49B86F24" w14:textId="230F9958"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r>
      <w:tr w:rsidR="00A42897" w14:paraId="51B88FE6" w14:textId="77777777" w:rsidTr="00000E5E">
        <w:tc>
          <w:tcPr>
            <w:tcW w:w="1349" w:type="dxa"/>
            <w:tcBorders>
              <w:top w:val="nil"/>
              <w:bottom w:val="nil"/>
            </w:tcBorders>
          </w:tcPr>
          <w:p w14:paraId="039E4C59" w14:textId="77777777" w:rsidR="00A42897" w:rsidRDefault="00A42897" w:rsidP="00A42897">
            <w:pPr>
              <w:autoSpaceDE/>
              <w:autoSpaceDN/>
              <w:adjustRightInd/>
              <w:contextualSpacing w:val="0"/>
              <w:jc w:val="left"/>
              <w:rPr>
                <w:sz w:val="22"/>
                <w:szCs w:val="22"/>
              </w:rPr>
            </w:pPr>
          </w:p>
          <w:p w14:paraId="6AE3A32F" w14:textId="77777777" w:rsidR="00A42897" w:rsidRPr="00F350A9" w:rsidRDefault="00A42897" w:rsidP="00A42897">
            <w:pPr>
              <w:autoSpaceDE/>
              <w:autoSpaceDN/>
              <w:adjustRightInd/>
              <w:contextualSpacing w:val="0"/>
              <w:jc w:val="left"/>
              <w:rPr>
                <w:sz w:val="22"/>
                <w:szCs w:val="22"/>
              </w:rPr>
            </w:pPr>
          </w:p>
        </w:tc>
        <w:tc>
          <w:tcPr>
            <w:tcW w:w="3151" w:type="dxa"/>
          </w:tcPr>
          <w:p w14:paraId="00CC154F" w14:textId="287A88A1" w:rsidR="00A42897" w:rsidRPr="00F350A9" w:rsidRDefault="00A42897" w:rsidP="00A42897">
            <w:pPr>
              <w:autoSpaceDE/>
              <w:autoSpaceDN/>
              <w:adjustRightInd/>
              <w:contextualSpacing w:val="0"/>
              <w:jc w:val="left"/>
              <w:rPr>
                <w:sz w:val="22"/>
                <w:szCs w:val="22"/>
              </w:rPr>
            </w:pPr>
            <w:proofErr w:type="spellStart"/>
            <w:r w:rsidRPr="00F350A9">
              <w:rPr>
                <w:sz w:val="22"/>
                <w:szCs w:val="22"/>
              </w:rPr>
              <w:t>Empagliflozin</w:t>
            </w:r>
            <w:proofErr w:type="spellEnd"/>
          </w:p>
        </w:tc>
        <w:tc>
          <w:tcPr>
            <w:tcW w:w="1871" w:type="dxa"/>
          </w:tcPr>
          <w:p w14:paraId="7FD86326"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305A196B" w14:textId="2B60A0C4" w:rsidR="00A42897" w:rsidRPr="00F350A9" w:rsidRDefault="00A42897" w:rsidP="00A42897">
            <w:pPr>
              <w:autoSpaceDE/>
              <w:autoSpaceDN/>
              <w:adjustRightInd/>
              <w:contextualSpacing w:val="0"/>
              <w:jc w:val="center"/>
              <w:rPr>
                <w:sz w:val="22"/>
                <w:szCs w:val="22"/>
              </w:rPr>
            </w:pPr>
            <w:r w:rsidRPr="00F350A9">
              <w:rPr>
                <w:sz w:val="18"/>
                <w:szCs w:val="22"/>
              </w:rPr>
              <w:t>(age ≥18 years)</w:t>
            </w:r>
          </w:p>
        </w:tc>
        <w:tc>
          <w:tcPr>
            <w:tcW w:w="1988" w:type="dxa"/>
          </w:tcPr>
          <w:p w14:paraId="350451B3"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11C1C53E" w14:textId="01BF1959" w:rsidR="00A42897" w:rsidRPr="0082193C" w:rsidRDefault="00A42897" w:rsidP="00A42897">
            <w:pPr>
              <w:autoSpaceDE/>
              <w:autoSpaceDN/>
              <w:adjustRightInd/>
              <w:contextualSpacing w:val="0"/>
              <w:jc w:val="center"/>
              <w:rPr>
                <w:sz w:val="22"/>
                <w:szCs w:val="22"/>
                <w:vertAlign w:val="superscript"/>
              </w:rPr>
            </w:pPr>
            <w:r w:rsidRPr="00F350A9">
              <w:rPr>
                <w:sz w:val="18"/>
                <w:szCs w:val="22"/>
              </w:rPr>
              <w:t>(age ≥18 years)</w:t>
            </w:r>
          </w:p>
        </w:tc>
      </w:tr>
      <w:tr w:rsidR="004C4524" w14:paraId="3D71BD62" w14:textId="77777777" w:rsidTr="00A42897">
        <w:tc>
          <w:tcPr>
            <w:tcW w:w="1349" w:type="dxa"/>
            <w:vMerge w:val="restart"/>
            <w:tcBorders>
              <w:top w:val="nil"/>
            </w:tcBorders>
          </w:tcPr>
          <w:p w14:paraId="3075431F" w14:textId="77777777" w:rsidR="004C4524" w:rsidRDefault="004C4524" w:rsidP="00A42897">
            <w:pPr>
              <w:autoSpaceDE/>
              <w:autoSpaceDN/>
              <w:adjustRightInd/>
              <w:contextualSpacing w:val="0"/>
              <w:jc w:val="left"/>
              <w:rPr>
                <w:sz w:val="22"/>
                <w:szCs w:val="22"/>
              </w:rPr>
            </w:pPr>
          </w:p>
          <w:p w14:paraId="1D9CCA90" w14:textId="77777777" w:rsidR="004C4524" w:rsidRPr="00F350A9" w:rsidRDefault="004C4524" w:rsidP="00A42897">
            <w:pPr>
              <w:autoSpaceDE/>
              <w:autoSpaceDN/>
              <w:adjustRightInd/>
              <w:contextualSpacing w:val="0"/>
              <w:jc w:val="left"/>
              <w:rPr>
                <w:sz w:val="22"/>
                <w:szCs w:val="22"/>
              </w:rPr>
            </w:pPr>
          </w:p>
        </w:tc>
        <w:tc>
          <w:tcPr>
            <w:tcW w:w="3151" w:type="dxa"/>
          </w:tcPr>
          <w:p w14:paraId="2313C909" w14:textId="5AFC0E36" w:rsidR="004C4524" w:rsidRPr="00F350A9" w:rsidRDefault="004C4524" w:rsidP="00A42897">
            <w:pPr>
              <w:autoSpaceDE/>
              <w:autoSpaceDN/>
              <w:adjustRightInd/>
              <w:contextualSpacing w:val="0"/>
              <w:jc w:val="left"/>
              <w:rPr>
                <w:sz w:val="22"/>
                <w:szCs w:val="22"/>
              </w:rPr>
            </w:pPr>
            <w:proofErr w:type="spellStart"/>
            <w:r>
              <w:rPr>
                <w:sz w:val="22"/>
                <w:szCs w:val="22"/>
              </w:rPr>
              <w:t>Sotrovimab</w:t>
            </w:r>
            <w:proofErr w:type="spellEnd"/>
          </w:p>
        </w:tc>
        <w:tc>
          <w:tcPr>
            <w:tcW w:w="1871" w:type="dxa"/>
          </w:tcPr>
          <w:p w14:paraId="2C3B8FDE"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5077AE2" w14:textId="1518EEBC"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671F78FF" w14:textId="3266A882" w:rsidR="004C4524" w:rsidRPr="008371C6" w:rsidRDefault="004C4524" w:rsidP="00A42897">
            <w:pPr>
              <w:autoSpaceDE/>
              <w:autoSpaceDN/>
              <w:adjustRightInd/>
              <w:contextualSpacing w:val="0"/>
              <w:jc w:val="center"/>
              <w:rPr>
                <w:sz w:val="22"/>
                <w:szCs w:val="22"/>
                <w:vertAlign w:val="superscript"/>
              </w:rPr>
            </w:pPr>
            <w:r w:rsidRPr="005A695B">
              <w:rPr>
                <w:sz w:val="22"/>
                <w:szCs w:val="22"/>
              </w:rPr>
              <w:sym w:font="Wingdings" w:char="F0FB"/>
            </w:r>
          </w:p>
        </w:tc>
      </w:tr>
      <w:tr w:rsidR="004C4524" w14:paraId="46FEB404" w14:textId="77777777" w:rsidTr="004C4524">
        <w:tc>
          <w:tcPr>
            <w:tcW w:w="1349" w:type="dxa"/>
            <w:vMerge/>
          </w:tcPr>
          <w:p w14:paraId="0E411FF2" w14:textId="77777777" w:rsidR="004C4524" w:rsidRDefault="004C4524" w:rsidP="00A42897">
            <w:pPr>
              <w:autoSpaceDE/>
              <w:autoSpaceDN/>
              <w:adjustRightInd/>
              <w:contextualSpacing w:val="0"/>
              <w:jc w:val="left"/>
              <w:rPr>
                <w:sz w:val="22"/>
                <w:szCs w:val="22"/>
              </w:rPr>
            </w:pPr>
          </w:p>
        </w:tc>
        <w:tc>
          <w:tcPr>
            <w:tcW w:w="3151" w:type="dxa"/>
          </w:tcPr>
          <w:p w14:paraId="73734DDE" w14:textId="5EB0CF94" w:rsidR="004C4524" w:rsidRPr="00F350A9" w:rsidRDefault="004C4524" w:rsidP="00A42897">
            <w:pPr>
              <w:autoSpaceDE/>
              <w:autoSpaceDN/>
              <w:adjustRightInd/>
              <w:contextualSpacing w:val="0"/>
              <w:jc w:val="left"/>
              <w:rPr>
                <w:sz w:val="22"/>
                <w:szCs w:val="22"/>
              </w:rPr>
            </w:pPr>
            <w:proofErr w:type="spellStart"/>
            <w:r>
              <w:rPr>
                <w:sz w:val="22"/>
                <w:szCs w:val="22"/>
              </w:rPr>
              <w:t>Molnupiravir</w:t>
            </w:r>
            <w:proofErr w:type="spellEnd"/>
          </w:p>
        </w:tc>
        <w:tc>
          <w:tcPr>
            <w:tcW w:w="1871" w:type="dxa"/>
          </w:tcPr>
          <w:p w14:paraId="28C8DED0"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97F3E61" w14:textId="5F070F66"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8</w:t>
            </w:r>
            <w:r w:rsidRPr="00F350A9">
              <w:rPr>
                <w:sz w:val="18"/>
                <w:szCs w:val="22"/>
              </w:rPr>
              <w:t xml:space="preserve"> years)</w:t>
            </w:r>
          </w:p>
        </w:tc>
        <w:tc>
          <w:tcPr>
            <w:tcW w:w="1988" w:type="dxa"/>
          </w:tcPr>
          <w:p w14:paraId="3C99EE00" w14:textId="77777777" w:rsidR="00C50400" w:rsidRPr="00F350A9" w:rsidRDefault="00C50400" w:rsidP="00C50400">
            <w:pPr>
              <w:autoSpaceDE/>
              <w:autoSpaceDN/>
              <w:adjustRightInd/>
              <w:contextualSpacing w:val="0"/>
              <w:jc w:val="center"/>
              <w:rPr>
                <w:ins w:id="3" w:author="Richard Haynes" w:date="2022-02-02T08:37:00Z"/>
                <w:sz w:val="22"/>
                <w:szCs w:val="22"/>
              </w:rPr>
            </w:pPr>
            <w:ins w:id="4" w:author="Richard Haynes" w:date="2022-02-02T08:37:00Z">
              <w:r w:rsidRPr="00F350A9">
                <w:rPr>
                  <w:sz w:val="22"/>
                  <w:szCs w:val="22"/>
                </w:rPr>
                <w:sym w:font="Wingdings" w:char="F0FC"/>
              </w:r>
            </w:ins>
          </w:p>
          <w:p w14:paraId="1188C51D" w14:textId="784C40A0" w:rsidR="004C4524" w:rsidRPr="008371C6" w:rsidRDefault="00C50400" w:rsidP="00C50400">
            <w:pPr>
              <w:autoSpaceDE/>
              <w:autoSpaceDN/>
              <w:adjustRightInd/>
              <w:contextualSpacing w:val="0"/>
              <w:jc w:val="center"/>
              <w:rPr>
                <w:sz w:val="22"/>
                <w:szCs w:val="22"/>
                <w:vertAlign w:val="superscript"/>
              </w:rPr>
            </w:pPr>
            <w:ins w:id="5" w:author="Richard Haynes" w:date="2022-02-02T08:37:00Z">
              <w:r w:rsidRPr="00F350A9">
                <w:rPr>
                  <w:sz w:val="18"/>
                  <w:szCs w:val="22"/>
                </w:rPr>
                <w:t>(age ≥1</w:t>
              </w:r>
              <w:r>
                <w:rPr>
                  <w:sz w:val="18"/>
                  <w:szCs w:val="22"/>
                </w:rPr>
                <w:t>8</w:t>
              </w:r>
              <w:r w:rsidRPr="00F350A9">
                <w:rPr>
                  <w:sz w:val="18"/>
                  <w:szCs w:val="22"/>
                </w:rPr>
                <w:t xml:space="preserve"> years)</w:t>
              </w:r>
            </w:ins>
            <w:del w:id="6" w:author="Richard Haynes" w:date="2022-02-02T08:37:00Z">
              <w:r w:rsidR="004C4524" w:rsidRPr="005A695B" w:rsidDel="00C50400">
                <w:rPr>
                  <w:sz w:val="22"/>
                  <w:szCs w:val="22"/>
                </w:rPr>
                <w:sym w:font="Wingdings" w:char="F0FB"/>
              </w:r>
            </w:del>
          </w:p>
        </w:tc>
      </w:tr>
      <w:tr w:rsidR="00B66772" w14:paraId="2B9C4144" w14:textId="77777777" w:rsidTr="00A42897">
        <w:tc>
          <w:tcPr>
            <w:tcW w:w="1349" w:type="dxa"/>
            <w:vMerge/>
            <w:tcBorders>
              <w:bottom w:val="single" w:sz="4" w:space="0" w:color="auto"/>
            </w:tcBorders>
          </w:tcPr>
          <w:p w14:paraId="57BEE450" w14:textId="77777777" w:rsidR="00B66772" w:rsidRDefault="00B66772" w:rsidP="00B66772">
            <w:pPr>
              <w:autoSpaceDE/>
              <w:autoSpaceDN/>
              <w:adjustRightInd/>
              <w:contextualSpacing w:val="0"/>
              <w:jc w:val="left"/>
              <w:rPr>
                <w:sz w:val="22"/>
                <w:szCs w:val="22"/>
              </w:rPr>
            </w:pPr>
          </w:p>
        </w:tc>
        <w:tc>
          <w:tcPr>
            <w:tcW w:w="3151" w:type="dxa"/>
          </w:tcPr>
          <w:p w14:paraId="5149BF48" w14:textId="0AFC4FF5" w:rsidR="00B66772" w:rsidRDefault="00B66772" w:rsidP="00B66772">
            <w:pPr>
              <w:autoSpaceDE/>
              <w:autoSpaceDN/>
              <w:adjustRightInd/>
              <w:contextualSpacing w:val="0"/>
              <w:jc w:val="left"/>
              <w:rPr>
                <w:sz w:val="22"/>
                <w:szCs w:val="22"/>
              </w:rPr>
            </w:pPr>
            <w:proofErr w:type="spellStart"/>
            <w:ins w:id="7" w:author="Richard Haynes" w:date="2022-03-08T15:45:00Z">
              <w:r>
                <w:rPr>
                  <w:sz w:val="22"/>
                  <w:szCs w:val="22"/>
                </w:rPr>
                <w:t>Paxlovid</w:t>
              </w:r>
            </w:ins>
            <w:proofErr w:type="spellEnd"/>
          </w:p>
        </w:tc>
        <w:tc>
          <w:tcPr>
            <w:tcW w:w="1871" w:type="dxa"/>
          </w:tcPr>
          <w:p w14:paraId="0C9416AA" w14:textId="77777777" w:rsidR="00B66772" w:rsidRPr="00F350A9" w:rsidRDefault="00B66772" w:rsidP="00B66772">
            <w:pPr>
              <w:autoSpaceDE/>
              <w:autoSpaceDN/>
              <w:adjustRightInd/>
              <w:contextualSpacing w:val="0"/>
              <w:jc w:val="center"/>
              <w:rPr>
                <w:ins w:id="8" w:author="Richard Haynes" w:date="2022-03-08T15:45:00Z"/>
                <w:sz w:val="22"/>
                <w:szCs w:val="22"/>
              </w:rPr>
            </w:pPr>
            <w:ins w:id="9" w:author="Richard Haynes" w:date="2022-03-08T15:45:00Z">
              <w:r w:rsidRPr="00F350A9">
                <w:rPr>
                  <w:sz w:val="22"/>
                  <w:szCs w:val="22"/>
                </w:rPr>
                <w:sym w:font="Wingdings" w:char="F0FC"/>
              </w:r>
            </w:ins>
          </w:p>
          <w:p w14:paraId="153C0E6B" w14:textId="28363520" w:rsidR="00B66772" w:rsidRPr="00F350A9" w:rsidRDefault="00B66772" w:rsidP="00B66772">
            <w:pPr>
              <w:autoSpaceDE/>
              <w:autoSpaceDN/>
              <w:adjustRightInd/>
              <w:contextualSpacing w:val="0"/>
              <w:jc w:val="center"/>
              <w:rPr>
                <w:sz w:val="22"/>
                <w:szCs w:val="22"/>
              </w:rPr>
            </w:pPr>
            <w:ins w:id="10" w:author="Richard Haynes" w:date="2022-03-08T15:45:00Z">
              <w:r w:rsidRPr="00F350A9">
                <w:rPr>
                  <w:sz w:val="18"/>
                  <w:szCs w:val="22"/>
                </w:rPr>
                <w:t>(age ≥1</w:t>
              </w:r>
              <w:r>
                <w:rPr>
                  <w:sz w:val="18"/>
                  <w:szCs w:val="22"/>
                </w:rPr>
                <w:t>8</w:t>
              </w:r>
              <w:r w:rsidRPr="00F350A9">
                <w:rPr>
                  <w:sz w:val="18"/>
                  <w:szCs w:val="22"/>
                </w:rPr>
                <w:t xml:space="preserve"> years)</w:t>
              </w:r>
            </w:ins>
          </w:p>
        </w:tc>
        <w:tc>
          <w:tcPr>
            <w:tcW w:w="1988" w:type="dxa"/>
          </w:tcPr>
          <w:p w14:paraId="3C01C982" w14:textId="42A0DD66" w:rsidR="00B66772" w:rsidRPr="005A695B" w:rsidRDefault="00B66772" w:rsidP="00B66772">
            <w:pPr>
              <w:autoSpaceDE/>
              <w:autoSpaceDN/>
              <w:adjustRightInd/>
              <w:contextualSpacing w:val="0"/>
              <w:jc w:val="center"/>
              <w:rPr>
                <w:sz w:val="22"/>
                <w:szCs w:val="22"/>
              </w:rPr>
            </w:pPr>
            <w:ins w:id="11" w:author="Richard Haynes" w:date="2022-03-08T15:45:00Z">
              <w:r w:rsidRPr="005A695B">
                <w:rPr>
                  <w:sz w:val="22"/>
                  <w:szCs w:val="22"/>
                </w:rPr>
                <w:sym w:font="Wingdings" w:char="F0FB"/>
              </w:r>
            </w:ins>
          </w:p>
        </w:tc>
      </w:tr>
      <w:tr w:rsidR="00B66772" w:rsidDel="00DD668F" w14:paraId="0FC89342" w14:textId="5A6FB2CA" w:rsidTr="00000E5E">
        <w:trPr>
          <w:del w:id="12" w:author="Richard Haynes" w:date="2022-03-05T11:56:00Z"/>
        </w:trPr>
        <w:tc>
          <w:tcPr>
            <w:tcW w:w="1349" w:type="dxa"/>
            <w:tcBorders>
              <w:top w:val="single" w:sz="4" w:space="0" w:color="auto"/>
              <w:bottom w:val="single" w:sz="4" w:space="0" w:color="auto"/>
            </w:tcBorders>
          </w:tcPr>
          <w:p w14:paraId="4F7B1DE9" w14:textId="1F336153" w:rsidR="00B66772" w:rsidDel="00DD668F" w:rsidRDefault="00B66772" w:rsidP="00B66772">
            <w:pPr>
              <w:autoSpaceDE/>
              <w:autoSpaceDN/>
              <w:adjustRightInd/>
              <w:contextualSpacing w:val="0"/>
              <w:jc w:val="left"/>
              <w:rPr>
                <w:del w:id="13" w:author="Richard Haynes" w:date="2022-03-05T11:56:00Z"/>
                <w:sz w:val="22"/>
                <w:szCs w:val="22"/>
              </w:rPr>
            </w:pPr>
            <w:del w:id="14" w:author="Richard Haynes" w:date="2022-03-05T11:56:00Z">
              <w:r w:rsidDel="00DD668F">
                <w:rPr>
                  <w:sz w:val="22"/>
                  <w:szCs w:val="22"/>
                </w:rPr>
                <w:delText>PIMS-TS</w:delText>
              </w:r>
            </w:del>
          </w:p>
        </w:tc>
        <w:tc>
          <w:tcPr>
            <w:tcW w:w="3151" w:type="dxa"/>
          </w:tcPr>
          <w:p w14:paraId="41374E28" w14:textId="7D7DBA5C" w:rsidR="00B66772" w:rsidRPr="00F350A9" w:rsidDel="00DD668F" w:rsidRDefault="00B66772" w:rsidP="00B66772">
            <w:pPr>
              <w:autoSpaceDE/>
              <w:autoSpaceDN/>
              <w:adjustRightInd/>
              <w:contextualSpacing w:val="0"/>
              <w:jc w:val="left"/>
              <w:rPr>
                <w:del w:id="15" w:author="Richard Haynes" w:date="2022-03-05T11:56:00Z"/>
                <w:sz w:val="22"/>
                <w:szCs w:val="22"/>
              </w:rPr>
            </w:pPr>
            <w:del w:id="16" w:author="Richard Haynes" w:date="2022-03-05T11:56:00Z">
              <w:r w:rsidDel="00DD668F">
                <w:rPr>
                  <w:sz w:val="22"/>
                  <w:szCs w:val="22"/>
                </w:rPr>
                <w:delText>Tocilizumab or anakinra</w:delText>
              </w:r>
            </w:del>
          </w:p>
        </w:tc>
        <w:tc>
          <w:tcPr>
            <w:tcW w:w="1871" w:type="dxa"/>
          </w:tcPr>
          <w:p w14:paraId="01BE3E8F" w14:textId="0F068C22" w:rsidR="00B66772" w:rsidRPr="00F350A9" w:rsidDel="00DD668F" w:rsidRDefault="00B66772" w:rsidP="00B66772">
            <w:pPr>
              <w:autoSpaceDE/>
              <w:autoSpaceDN/>
              <w:adjustRightInd/>
              <w:contextualSpacing w:val="0"/>
              <w:jc w:val="center"/>
              <w:rPr>
                <w:del w:id="17" w:author="Richard Haynes" w:date="2022-03-05T11:56:00Z"/>
                <w:sz w:val="22"/>
                <w:szCs w:val="22"/>
              </w:rPr>
            </w:pPr>
            <w:del w:id="18" w:author="Richard Haynes" w:date="2022-03-05T11:56:00Z">
              <w:r w:rsidRPr="00F350A9" w:rsidDel="00DD668F">
                <w:rPr>
                  <w:sz w:val="22"/>
                  <w:szCs w:val="22"/>
                </w:rPr>
                <w:sym w:font="Wingdings" w:char="F0FC"/>
              </w:r>
            </w:del>
          </w:p>
          <w:p w14:paraId="7A72A83F" w14:textId="713BB497" w:rsidR="00B66772" w:rsidRPr="00F350A9" w:rsidDel="00DD668F" w:rsidRDefault="00B66772" w:rsidP="00B66772">
            <w:pPr>
              <w:autoSpaceDE/>
              <w:autoSpaceDN/>
              <w:adjustRightInd/>
              <w:contextualSpacing w:val="0"/>
              <w:jc w:val="center"/>
              <w:rPr>
                <w:del w:id="19" w:author="Richard Haynes" w:date="2022-03-05T11:56:00Z"/>
                <w:sz w:val="22"/>
                <w:szCs w:val="22"/>
              </w:rPr>
            </w:pPr>
            <w:del w:id="20" w:author="Richard Haynes" w:date="2022-03-05T11:56:00Z">
              <w:r w:rsidDel="00DD668F">
                <w:rPr>
                  <w:sz w:val="18"/>
                  <w:szCs w:val="22"/>
                </w:rPr>
                <w:delText>(age ≥1 &lt;18 years</w:delText>
              </w:r>
              <w:r w:rsidRPr="00F350A9" w:rsidDel="00DD668F">
                <w:rPr>
                  <w:sz w:val="18"/>
                  <w:szCs w:val="22"/>
                </w:rPr>
                <w:delText>)</w:delText>
              </w:r>
            </w:del>
          </w:p>
        </w:tc>
        <w:tc>
          <w:tcPr>
            <w:tcW w:w="1988" w:type="dxa"/>
          </w:tcPr>
          <w:p w14:paraId="67CF1E41" w14:textId="04BCCF77" w:rsidR="00B66772" w:rsidRPr="00F350A9" w:rsidDel="00DD668F" w:rsidRDefault="00B66772" w:rsidP="00B66772">
            <w:pPr>
              <w:autoSpaceDE/>
              <w:autoSpaceDN/>
              <w:adjustRightInd/>
              <w:contextualSpacing w:val="0"/>
              <w:jc w:val="center"/>
              <w:rPr>
                <w:del w:id="21" w:author="Richard Haynes" w:date="2022-03-05T11:56:00Z"/>
                <w:sz w:val="22"/>
                <w:szCs w:val="22"/>
              </w:rPr>
            </w:pPr>
            <w:del w:id="22" w:author="Richard Haynes" w:date="2022-03-05T11:56:00Z">
              <w:r w:rsidRPr="00F350A9" w:rsidDel="00DD668F">
                <w:rPr>
                  <w:sz w:val="22"/>
                  <w:szCs w:val="22"/>
                </w:rPr>
                <w:sym w:font="Wingdings" w:char="F0FB"/>
              </w:r>
            </w:del>
          </w:p>
        </w:tc>
      </w:tr>
      <w:tr w:rsidR="00B66772" w14:paraId="642D5CFA" w14:textId="77777777" w:rsidTr="00000E5E">
        <w:tc>
          <w:tcPr>
            <w:tcW w:w="1349" w:type="dxa"/>
            <w:vMerge w:val="restart"/>
            <w:tcBorders>
              <w:top w:val="single" w:sz="4" w:space="0" w:color="auto"/>
            </w:tcBorders>
          </w:tcPr>
          <w:p w14:paraId="1DED6E66" w14:textId="6DF3751C" w:rsidR="00B66772" w:rsidRDefault="00B66772" w:rsidP="00B66772">
            <w:pPr>
              <w:autoSpaceDE/>
              <w:autoSpaceDN/>
              <w:adjustRightInd/>
              <w:contextualSpacing w:val="0"/>
              <w:jc w:val="left"/>
              <w:rPr>
                <w:sz w:val="22"/>
                <w:szCs w:val="22"/>
              </w:rPr>
            </w:pPr>
            <w:r>
              <w:rPr>
                <w:sz w:val="22"/>
                <w:szCs w:val="22"/>
              </w:rPr>
              <w:t>Influenza</w:t>
            </w:r>
          </w:p>
        </w:tc>
        <w:tc>
          <w:tcPr>
            <w:tcW w:w="3151" w:type="dxa"/>
          </w:tcPr>
          <w:p w14:paraId="38B0F0F5" w14:textId="4E48A750" w:rsidR="00B66772" w:rsidRDefault="00B66772" w:rsidP="00B66772">
            <w:pPr>
              <w:autoSpaceDE/>
              <w:autoSpaceDN/>
              <w:adjustRightInd/>
              <w:contextualSpacing w:val="0"/>
              <w:jc w:val="left"/>
              <w:rPr>
                <w:sz w:val="22"/>
                <w:szCs w:val="22"/>
              </w:rPr>
            </w:pPr>
            <w:proofErr w:type="spellStart"/>
            <w:r w:rsidRPr="00F350A9">
              <w:rPr>
                <w:sz w:val="22"/>
                <w:szCs w:val="22"/>
              </w:rPr>
              <w:t>Balox</w:t>
            </w:r>
            <w:r>
              <w:rPr>
                <w:sz w:val="22"/>
                <w:szCs w:val="22"/>
              </w:rPr>
              <w:t>a</w:t>
            </w:r>
            <w:r w:rsidRPr="00F350A9">
              <w:rPr>
                <w:sz w:val="22"/>
                <w:szCs w:val="22"/>
              </w:rPr>
              <w:t>vir</w:t>
            </w:r>
            <w:proofErr w:type="spellEnd"/>
          </w:p>
        </w:tc>
        <w:tc>
          <w:tcPr>
            <w:tcW w:w="1871" w:type="dxa"/>
          </w:tcPr>
          <w:p w14:paraId="54478858"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7718BFCA" w14:textId="57468177" w:rsidR="00B66772" w:rsidRPr="00F350A9" w:rsidRDefault="00B66772" w:rsidP="00B66772">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2FF1A400" w14:textId="5A172E8C"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69748FCE" w14:textId="77777777" w:rsidTr="00000E5E">
        <w:tc>
          <w:tcPr>
            <w:tcW w:w="1349" w:type="dxa"/>
            <w:vMerge/>
          </w:tcPr>
          <w:p w14:paraId="4A2D57BC" w14:textId="77777777" w:rsidR="00B66772" w:rsidRDefault="00B66772" w:rsidP="00B66772">
            <w:pPr>
              <w:autoSpaceDE/>
              <w:autoSpaceDN/>
              <w:adjustRightInd/>
              <w:contextualSpacing w:val="0"/>
              <w:jc w:val="left"/>
              <w:rPr>
                <w:sz w:val="22"/>
                <w:szCs w:val="22"/>
              </w:rPr>
            </w:pPr>
          </w:p>
        </w:tc>
        <w:tc>
          <w:tcPr>
            <w:tcW w:w="3151" w:type="dxa"/>
          </w:tcPr>
          <w:p w14:paraId="488BA242" w14:textId="4661A705" w:rsidR="00B66772" w:rsidRDefault="00B66772" w:rsidP="00B66772">
            <w:pPr>
              <w:autoSpaceDE/>
              <w:autoSpaceDN/>
              <w:adjustRightInd/>
              <w:contextualSpacing w:val="0"/>
              <w:jc w:val="left"/>
              <w:rPr>
                <w:sz w:val="22"/>
                <w:szCs w:val="22"/>
              </w:rPr>
            </w:pPr>
            <w:proofErr w:type="spellStart"/>
            <w:r w:rsidRPr="00F350A9">
              <w:rPr>
                <w:sz w:val="22"/>
                <w:szCs w:val="22"/>
              </w:rPr>
              <w:t>Oseltamivir</w:t>
            </w:r>
            <w:proofErr w:type="spellEnd"/>
          </w:p>
        </w:tc>
        <w:tc>
          <w:tcPr>
            <w:tcW w:w="1871" w:type="dxa"/>
          </w:tcPr>
          <w:p w14:paraId="2B5155D1"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2FDCAB73" w14:textId="6A55F516" w:rsidR="00B66772" w:rsidRPr="00F350A9" w:rsidRDefault="00B66772" w:rsidP="00B66772">
            <w:pPr>
              <w:autoSpaceDE/>
              <w:autoSpaceDN/>
              <w:adjustRightInd/>
              <w:contextualSpacing w:val="0"/>
              <w:jc w:val="center"/>
              <w:rPr>
                <w:sz w:val="22"/>
                <w:szCs w:val="22"/>
              </w:rPr>
            </w:pPr>
            <w:r w:rsidRPr="00F350A9">
              <w:rPr>
                <w:sz w:val="18"/>
                <w:szCs w:val="22"/>
              </w:rPr>
              <w:t>(</w:t>
            </w:r>
            <w:r>
              <w:rPr>
                <w:sz w:val="18"/>
                <w:szCs w:val="22"/>
              </w:rPr>
              <w:t>any age</w:t>
            </w:r>
            <w:r w:rsidRPr="00F350A9">
              <w:rPr>
                <w:sz w:val="18"/>
                <w:szCs w:val="22"/>
              </w:rPr>
              <w:t>)</w:t>
            </w:r>
          </w:p>
        </w:tc>
        <w:tc>
          <w:tcPr>
            <w:tcW w:w="1988" w:type="dxa"/>
          </w:tcPr>
          <w:p w14:paraId="7C1C6C52" w14:textId="16229151"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7335EE80" w14:textId="77777777" w:rsidTr="00000E5E">
        <w:tc>
          <w:tcPr>
            <w:tcW w:w="1349" w:type="dxa"/>
            <w:vMerge/>
            <w:tcBorders>
              <w:bottom w:val="single" w:sz="4" w:space="0" w:color="auto"/>
            </w:tcBorders>
          </w:tcPr>
          <w:p w14:paraId="1A3DABDB" w14:textId="77777777" w:rsidR="00B66772" w:rsidRDefault="00B66772" w:rsidP="00B66772">
            <w:pPr>
              <w:autoSpaceDE/>
              <w:autoSpaceDN/>
              <w:adjustRightInd/>
              <w:contextualSpacing w:val="0"/>
              <w:jc w:val="left"/>
              <w:rPr>
                <w:sz w:val="22"/>
                <w:szCs w:val="22"/>
              </w:rPr>
            </w:pPr>
          </w:p>
        </w:tc>
        <w:tc>
          <w:tcPr>
            <w:tcW w:w="3151" w:type="dxa"/>
          </w:tcPr>
          <w:p w14:paraId="472D9B6E" w14:textId="77777777" w:rsidR="00B66772" w:rsidRDefault="00B66772" w:rsidP="00B66772">
            <w:pPr>
              <w:autoSpaceDE/>
              <w:autoSpaceDN/>
              <w:adjustRightInd/>
              <w:contextualSpacing w:val="0"/>
              <w:jc w:val="left"/>
              <w:rPr>
                <w:sz w:val="22"/>
                <w:szCs w:val="22"/>
              </w:rPr>
            </w:pPr>
            <w:r w:rsidRPr="00F350A9">
              <w:rPr>
                <w:sz w:val="22"/>
                <w:szCs w:val="22"/>
              </w:rPr>
              <w:t>Low-dose</w:t>
            </w:r>
          </w:p>
          <w:p w14:paraId="4AF6B292" w14:textId="3BB09DFB" w:rsidR="00B66772" w:rsidRDefault="00B66772" w:rsidP="00B66772">
            <w:pPr>
              <w:autoSpaceDE/>
              <w:autoSpaceDN/>
              <w:adjustRightInd/>
              <w:contextualSpacing w:val="0"/>
              <w:jc w:val="left"/>
              <w:rPr>
                <w:sz w:val="22"/>
                <w:szCs w:val="22"/>
              </w:rPr>
            </w:pPr>
            <w:r>
              <w:rPr>
                <w:sz w:val="22"/>
                <w:szCs w:val="22"/>
              </w:rPr>
              <w:t>corticosteroids</w:t>
            </w:r>
          </w:p>
        </w:tc>
        <w:tc>
          <w:tcPr>
            <w:tcW w:w="1871" w:type="dxa"/>
          </w:tcPr>
          <w:p w14:paraId="01A989EB"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752D65D9" w14:textId="28358060" w:rsidR="00B66772" w:rsidRPr="00F350A9" w:rsidRDefault="00B66772" w:rsidP="00B66772">
            <w:pPr>
              <w:autoSpaceDE/>
              <w:autoSpaceDN/>
              <w:adjustRightInd/>
              <w:contextualSpacing w:val="0"/>
              <w:jc w:val="center"/>
              <w:rPr>
                <w:sz w:val="22"/>
                <w:szCs w:val="22"/>
              </w:rPr>
            </w:pPr>
            <w:r w:rsidRPr="00F350A9">
              <w:rPr>
                <w:sz w:val="18"/>
                <w:szCs w:val="22"/>
              </w:rPr>
              <w:t>(</w:t>
            </w:r>
            <w:r>
              <w:rPr>
                <w:sz w:val="18"/>
                <w:szCs w:val="22"/>
              </w:rPr>
              <w:t>any age with hypoxia</w:t>
            </w:r>
            <w:r w:rsidRPr="00F350A9">
              <w:rPr>
                <w:sz w:val="18"/>
                <w:szCs w:val="22"/>
              </w:rPr>
              <w:t>)</w:t>
            </w:r>
            <w:r>
              <w:rPr>
                <w:sz w:val="18"/>
                <w:szCs w:val="22"/>
                <w:vertAlign w:val="superscript"/>
              </w:rPr>
              <w:t>b</w:t>
            </w:r>
          </w:p>
        </w:tc>
        <w:tc>
          <w:tcPr>
            <w:tcW w:w="1988" w:type="dxa"/>
          </w:tcPr>
          <w:p w14:paraId="1C653F31" w14:textId="4ACCD1F2"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77872BB1" w14:textId="77777777" w:rsidTr="00000E5E">
        <w:tc>
          <w:tcPr>
            <w:tcW w:w="8359" w:type="dxa"/>
            <w:gridSpan w:val="4"/>
            <w:tcBorders>
              <w:top w:val="nil"/>
              <w:bottom w:val="single" w:sz="4" w:space="0" w:color="auto"/>
            </w:tcBorders>
          </w:tcPr>
          <w:p w14:paraId="06C96728" w14:textId="2CE6B777" w:rsidR="00B66772" w:rsidRPr="00F350A9" w:rsidRDefault="00B66772" w:rsidP="00B66772">
            <w:pPr>
              <w:autoSpaceDE/>
              <w:autoSpaceDN/>
              <w:adjustRightInd/>
              <w:contextualSpacing w:val="0"/>
              <w:jc w:val="left"/>
              <w:rPr>
                <w:sz w:val="22"/>
                <w:szCs w:val="22"/>
              </w:rPr>
            </w:pPr>
            <w:proofErr w:type="gramStart"/>
            <w:r>
              <w:rPr>
                <w:sz w:val="20"/>
                <w:vertAlign w:val="superscript"/>
              </w:rPr>
              <w:t>a</w:t>
            </w:r>
            <w:proofErr w:type="gramEnd"/>
            <w:r>
              <w:rPr>
                <w:sz w:val="20"/>
              </w:rPr>
              <w:t xml:space="preserve"> without suspected or confirmed influenza infection; </w:t>
            </w:r>
            <w:r>
              <w:rPr>
                <w:sz w:val="20"/>
                <w:vertAlign w:val="superscript"/>
              </w:rPr>
              <w:t xml:space="preserve">b </w:t>
            </w:r>
            <w:r w:rsidRPr="00F97107">
              <w:rPr>
                <w:sz w:val="20"/>
              </w:rPr>
              <w:t>without</w:t>
            </w:r>
            <w:r>
              <w:rPr>
                <w:sz w:val="20"/>
              </w:rPr>
              <w:t xml:space="preserve"> suspected or confirmed SARS-CoV-2 infection. 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6499212E" w:rsidR="00122CA0" w:rsidRPr="00633320" w:rsidRDefault="00C50400" w:rsidP="00633D2B">
      <w:ins w:id="23" w:author="Richard Haynes" w:date="2022-02-02T08:38:00Z">
        <w:r>
          <w:lastRenderedPageBreak/>
          <w:t xml:space="preserve">In a partial factorial design, participants may be entered into one or more randomised comparisons of active treatment plus usual care vs. usual care alone, simultaneously. This allows the effects of one treatment to be assessed in the presence or absence of another which generates </w:t>
        </w:r>
      </w:ins>
      <w:ins w:id="24" w:author="Richard Haynes" w:date="2022-02-02T08:41:00Z">
        <w:r>
          <w:t>useful</w:t>
        </w:r>
      </w:ins>
      <w:ins w:id="25" w:author="Richard Haynes" w:date="2022-02-02T08:38:00Z">
        <w:r>
          <w:t xml:space="preserve"> information for clinicians and</w:t>
        </w:r>
      </w:ins>
      <w:ins w:id="26" w:author="Richard Haynes" w:date="2022-02-04T16:13:00Z">
        <w:r w:rsidR="00552C1B">
          <w:t xml:space="preserve"> health</w:t>
        </w:r>
      </w:ins>
      <w:ins w:id="27" w:author="Richard Haynes" w:date="2022-02-02T08:38:00Z">
        <w:r>
          <w:t xml:space="preserve"> policy</w:t>
        </w:r>
      </w:ins>
      <w:ins w:id="28" w:author="Richard Haynes" w:date="2022-02-04T16:13:00Z">
        <w:r w:rsidR="00552C1B">
          <w:t>-makers</w:t>
        </w:r>
      </w:ins>
      <w:ins w:id="29" w:author="Richard Haynes" w:date="2022-02-02T08:38:00Z">
        <w:r>
          <w:t xml:space="preserve">. </w:t>
        </w:r>
      </w:ins>
      <w:ins w:id="30" w:author="Richard Haynes" w:date="2022-02-02T08:39:00Z">
        <w:r>
          <w:t>In particular, this allows antiviral therapies to be assessed as monotherapy and in combination</w:t>
        </w:r>
      </w:ins>
      <w:ins w:id="31" w:author="Richard Haynes" w:date="2022-02-02T16:11:00Z">
        <w:r w:rsidR="00E75E2B">
          <w:t>,</w:t>
        </w:r>
      </w:ins>
      <w:ins w:id="32" w:author="Richard Haynes" w:date="2022-02-02T08:39:00Z">
        <w:r>
          <w:t xml:space="preserve"> which </w:t>
        </w:r>
      </w:ins>
      <w:ins w:id="33" w:author="Richard Haynes" w:date="2022-02-02T16:11:00Z">
        <w:r w:rsidR="00E75E2B">
          <w:t>will provide</w:t>
        </w:r>
      </w:ins>
      <w:ins w:id="34" w:author="Richard Haynes" w:date="2022-02-02T08:39:00Z">
        <w:r>
          <w:t xml:space="preserve"> </w:t>
        </w:r>
      </w:ins>
      <w:ins w:id="35" w:author="Richard Haynes" w:date="2022-02-02T08:41:00Z">
        <w:r>
          <w:t xml:space="preserve">important </w:t>
        </w:r>
      </w:ins>
      <w:ins w:id="36" w:author="Richard Haynes" w:date="2022-02-02T16:11:00Z">
        <w:r w:rsidR="00E75E2B">
          <w:t>information on</w:t>
        </w:r>
      </w:ins>
      <w:ins w:id="37" w:author="Richard Haynes" w:date="2022-02-02T08:38:00Z">
        <w:r>
          <w:t xml:space="preserve"> the efficacy</w:t>
        </w:r>
      </w:ins>
      <w:ins w:id="38" w:author="Richard Haynes" w:date="2022-02-02T16:13:00Z">
        <w:r w:rsidR="00E75E2B">
          <w:t>, safety</w:t>
        </w:r>
      </w:ins>
      <w:ins w:id="39" w:author="Richard Haynes" w:date="2022-02-02T08:38:00Z">
        <w:r>
          <w:t xml:space="preserve"> and the development </w:t>
        </w:r>
      </w:ins>
      <w:ins w:id="40" w:author="Richard Haynes" w:date="2022-02-02T08:42:00Z">
        <w:r>
          <w:t>of resistance. This protocol indicates clearly where specific combinations are not desirable.</w:t>
        </w:r>
      </w:ins>
      <w:moveFromRangeStart w:id="41" w:author="Richard Haynes" w:date="2022-02-02T08:38:00Z" w:name="move94683509"/>
      <w:moveFrom w:id="42" w:author="Richard Haynes" w:date="2022-02-02T08:38:00Z">
        <w:r w:rsidR="00F51743" w:rsidRPr="00633320" w:rsidDel="00C50400">
          <w:t xml:space="preserve">For patients </w:t>
        </w:r>
        <w:r w:rsidR="009329DF" w:rsidRPr="00633320" w:rsidDel="00C50400">
          <w:t>for whom</w:t>
        </w:r>
        <w:r w:rsidR="00122CA0" w:rsidRPr="00633320" w:rsidDel="00C50400">
          <w:t xml:space="preserve"> not all the trial arms are appropriate</w:t>
        </w:r>
        <w:r w:rsidR="00A46AA2" w:rsidRPr="00633320" w:rsidDel="00C50400">
          <w:t xml:space="preserve"> or </w:t>
        </w:r>
        <w:r w:rsidR="009329DF" w:rsidRPr="00633320" w:rsidDel="00C50400">
          <w:t xml:space="preserve">at </w:t>
        </w:r>
        <w:r w:rsidR="00F51743" w:rsidRPr="00633320" w:rsidDel="00C50400">
          <w:t xml:space="preserve">locations where not all are </w:t>
        </w:r>
        <w:r w:rsidR="00A46AA2" w:rsidRPr="00633320" w:rsidDel="00C50400">
          <w:t>available</w:t>
        </w:r>
        <w:r w:rsidR="00122CA0" w:rsidRPr="00633320" w:rsidDel="00C50400">
          <w:t xml:space="preserve">, randomisation will be between fewer arms. </w:t>
        </w:r>
      </w:moveFrom>
      <w:moveFromRangeEnd w:id="41"/>
    </w:p>
    <w:p w14:paraId="659A9A21" w14:textId="77777777" w:rsidR="00F11197" w:rsidRPr="00633320" w:rsidRDefault="00F11197" w:rsidP="00F123A0"/>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 xml:space="preserve">-up information is recorded at a single </w:t>
      </w:r>
      <w:proofErr w:type="spellStart"/>
      <w:r w:rsidRPr="00633320">
        <w:t>timepoint</w:t>
      </w:r>
      <w:proofErr w:type="spellEnd"/>
      <w:r w:rsidRPr="00633320">
        <w:t xml:space="preserve">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61465A2"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xml:space="preserve">, Stevens-Johnson syndrome, anaphylaxis, </w:t>
      </w:r>
      <w:proofErr w:type="gramStart"/>
      <w:r w:rsidR="000F5D4C" w:rsidRPr="00633320">
        <w:rPr>
          <w:szCs w:val="22"/>
        </w:rPr>
        <w:t>aplastic</w:t>
      </w:r>
      <w:proofErr w:type="gramEnd"/>
      <w:r w:rsidR="000F5D4C" w:rsidRPr="00633320">
        <w:rPr>
          <w:szCs w:val="22"/>
        </w:rPr>
        <w:t xml:space="preserve">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t>
      </w:r>
      <w:r w:rsidRPr="00633320">
        <w:lastRenderedPageBreak/>
        <w:t xml:space="preserve">with severe disease, but realistic, appropriate sample sizes could not be estimated at the start of the trial. </w:t>
      </w:r>
    </w:p>
    <w:p w14:paraId="73EA92A0" w14:textId="77777777" w:rsidR="00125C3C" w:rsidRPr="00633320" w:rsidRDefault="00125C3C" w:rsidP="00F123A0"/>
    <w:p w14:paraId="0907F4F8" w14:textId="678BDD74"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2901F102"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43" w:name="Signature_Page"/>
      <w:bookmarkStart w:id="44" w:name="bookmark0"/>
      <w:bookmarkStart w:id="45" w:name="_Toc481775678"/>
      <w:bookmarkStart w:id="46" w:name="_Toc224989188"/>
      <w:bookmarkStart w:id="47" w:name="_Toc225045458"/>
      <w:bookmarkStart w:id="48" w:name="_Toc224989189"/>
      <w:bookmarkStart w:id="49" w:name="_Toc225045459"/>
      <w:bookmarkStart w:id="50" w:name="_Toc221331249"/>
      <w:bookmarkStart w:id="51" w:name="_Toc221335981"/>
      <w:bookmarkStart w:id="52" w:name="_Toc221338335"/>
      <w:bookmarkStart w:id="53" w:name="_Toc221338499"/>
      <w:bookmarkStart w:id="54" w:name="_Toc221348619"/>
      <w:bookmarkStart w:id="55" w:name="_Toc221349005"/>
      <w:bookmarkStart w:id="56" w:name="_Toc221426484"/>
      <w:bookmarkStart w:id="57" w:name="_Toc221505606"/>
      <w:bookmarkStart w:id="58" w:name="_Toc221505992"/>
      <w:bookmarkStart w:id="59" w:name="_Toc221506184"/>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752DD028" w14:textId="7AD4A5B3" w:rsidR="009F4B83"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9F4B83" w:rsidRPr="0074457B">
        <w:rPr>
          <w:rFonts w:cs="Times New Roman"/>
          <w:noProof/>
        </w:rPr>
        <w:t>1</w:t>
      </w:r>
      <w:r w:rsidR="009F4B83">
        <w:rPr>
          <w:rFonts w:asciiTheme="minorHAnsi" w:hAnsiTheme="minorHAnsi" w:cstheme="minorBidi"/>
          <w:b w:val="0"/>
          <w:caps w:val="0"/>
          <w:noProof/>
          <w:color w:val="auto"/>
          <w:sz w:val="22"/>
          <w:szCs w:val="22"/>
        </w:rPr>
        <w:tab/>
      </w:r>
      <w:r w:rsidR="009F4B83">
        <w:rPr>
          <w:noProof/>
        </w:rPr>
        <w:t>BACKGROUND AND RATIONALE</w:t>
      </w:r>
      <w:r w:rsidR="009F4B83">
        <w:rPr>
          <w:noProof/>
        </w:rPr>
        <w:tab/>
      </w:r>
      <w:r w:rsidR="009F4B83">
        <w:rPr>
          <w:noProof/>
        </w:rPr>
        <w:fldChar w:fldCharType="begin"/>
      </w:r>
      <w:r w:rsidR="009F4B83">
        <w:rPr>
          <w:noProof/>
        </w:rPr>
        <w:instrText xml:space="preserve"> PAGEREF _Toc97376046 \h </w:instrText>
      </w:r>
      <w:r w:rsidR="009F4B83">
        <w:rPr>
          <w:noProof/>
        </w:rPr>
      </w:r>
      <w:r w:rsidR="009F4B83">
        <w:rPr>
          <w:noProof/>
        </w:rPr>
        <w:fldChar w:fldCharType="separate"/>
      </w:r>
      <w:r w:rsidR="009F4B83">
        <w:rPr>
          <w:noProof/>
        </w:rPr>
        <w:t>5</w:t>
      </w:r>
      <w:r w:rsidR="009F4B83">
        <w:rPr>
          <w:noProof/>
        </w:rPr>
        <w:fldChar w:fldCharType="end"/>
      </w:r>
    </w:p>
    <w:p w14:paraId="79977EB2" w14:textId="6553176F"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_Toc97376047 \h </w:instrText>
      </w:r>
      <w:r>
        <w:rPr>
          <w:noProof/>
        </w:rPr>
      </w:r>
      <w:r>
        <w:rPr>
          <w:noProof/>
        </w:rPr>
        <w:fldChar w:fldCharType="separate"/>
      </w:r>
      <w:r>
        <w:rPr>
          <w:noProof/>
        </w:rPr>
        <w:t>5</w:t>
      </w:r>
      <w:r>
        <w:rPr>
          <w:noProof/>
        </w:rPr>
        <w:fldChar w:fldCharType="end"/>
      </w:r>
    </w:p>
    <w:p w14:paraId="43E46FB8" w14:textId="353C28B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_Toc97376048 \h </w:instrText>
      </w:r>
      <w:r>
        <w:rPr>
          <w:noProof/>
        </w:rPr>
      </w:r>
      <w:r>
        <w:rPr>
          <w:noProof/>
        </w:rPr>
        <w:fldChar w:fldCharType="separate"/>
      </w:r>
      <w:r>
        <w:rPr>
          <w:noProof/>
        </w:rPr>
        <w:t>5</w:t>
      </w:r>
      <w:r>
        <w:rPr>
          <w:noProof/>
        </w:rPr>
        <w:fldChar w:fldCharType="end"/>
      </w:r>
    </w:p>
    <w:p w14:paraId="2D9EC5D4" w14:textId="7A7F615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_Toc97376049 \h </w:instrText>
      </w:r>
      <w:r>
        <w:rPr>
          <w:noProof/>
        </w:rPr>
      </w:r>
      <w:r>
        <w:rPr>
          <w:noProof/>
        </w:rPr>
        <w:fldChar w:fldCharType="separate"/>
      </w:r>
      <w:r>
        <w:rPr>
          <w:noProof/>
        </w:rPr>
        <w:t>5</w:t>
      </w:r>
      <w:r>
        <w:rPr>
          <w:noProof/>
        </w:rPr>
        <w:fldChar w:fldCharType="end"/>
      </w:r>
    </w:p>
    <w:p w14:paraId="3F1823A4" w14:textId="756D6825"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1.4</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_Toc97376050 \h </w:instrText>
      </w:r>
      <w:r>
        <w:rPr>
          <w:noProof/>
        </w:rPr>
      </w:r>
      <w:r>
        <w:rPr>
          <w:noProof/>
        </w:rPr>
        <w:fldChar w:fldCharType="separate"/>
      </w:r>
      <w:r>
        <w:rPr>
          <w:noProof/>
        </w:rPr>
        <w:t>6</w:t>
      </w:r>
      <w:r>
        <w:rPr>
          <w:noProof/>
        </w:rPr>
        <w:fldChar w:fldCharType="end"/>
      </w:r>
    </w:p>
    <w:p w14:paraId="1C1C2B50" w14:textId="4B7E301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1.5</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_Toc97376051 \h </w:instrText>
      </w:r>
      <w:r>
        <w:rPr>
          <w:noProof/>
        </w:rPr>
      </w:r>
      <w:r>
        <w:rPr>
          <w:noProof/>
        </w:rPr>
        <w:fldChar w:fldCharType="separate"/>
      </w:r>
      <w:r>
        <w:rPr>
          <w:noProof/>
        </w:rPr>
        <w:t>6</w:t>
      </w:r>
      <w:r>
        <w:rPr>
          <w:noProof/>
        </w:rPr>
        <w:fldChar w:fldCharType="end"/>
      </w:r>
    </w:p>
    <w:p w14:paraId="7FB662A4" w14:textId="561CEB87"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1.6</w:t>
      </w:r>
      <w:r>
        <w:rPr>
          <w:rFonts w:asciiTheme="minorHAnsi" w:hAnsiTheme="minorHAnsi" w:cstheme="minorBidi"/>
          <w:bCs w:val="0"/>
          <w:smallCaps w:val="0"/>
          <w:noProof/>
          <w:color w:val="auto"/>
          <w:sz w:val="22"/>
          <w:szCs w:val="22"/>
        </w:rPr>
        <w:tab/>
      </w:r>
      <w:r>
        <w:rPr>
          <w:noProof/>
        </w:rPr>
        <w:t>Early phase assessments</w:t>
      </w:r>
      <w:r>
        <w:rPr>
          <w:noProof/>
        </w:rPr>
        <w:tab/>
      </w:r>
      <w:r>
        <w:rPr>
          <w:noProof/>
        </w:rPr>
        <w:fldChar w:fldCharType="begin"/>
      </w:r>
      <w:r>
        <w:rPr>
          <w:noProof/>
        </w:rPr>
        <w:instrText xml:space="preserve"> PAGEREF _Toc97376052 \h </w:instrText>
      </w:r>
      <w:r>
        <w:rPr>
          <w:noProof/>
        </w:rPr>
      </w:r>
      <w:r>
        <w:rPr>
          <w:noProof/>
        </w:rPr>
        <w:fldChar w:fldCharType="separate"/>
      </w:r>
      <w:r>
        <w:rPr>
          <w:noProof/>
        </w:rPr>
        <w:t>7</w:t>
      </w:r>
      <w:r>
        <w:rPr>
          <w:noProof/>
        </w:rPr>
        <w:fldChar w:fldCharType="end"/>
      </w:r>
    </w:p>
    <w:p w14:paraId="12F331D4" w14:textId="5D8034C2"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_Toc97376053 \h </w:instrText>
      </w:r>
      <w:r>
        <w:rPr>
          <w:noProof/>
        </w:rPr>
      </w:r>
      <w:r>
        <w:rPr>
          <w:noProof/>
        </w:rPr>
        <w:fldChar w:fldCharType="separate"/>
      </w:r>
      <w:r>
        <w:rPr>
          <w:noProof/>
        </w:rPr>
        <w:t>7</w:t>
      </w:r>
      <w:r>
        <w:rPr>
          <w:noProof/>
        </w:rPr>
        <w:fldChar w:fldCharType="end"/>
      </w:r>
    </w:p>
    <w:p w14:paraId="16CB5C6C" w14:textId="50A8E39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_Toc97376054 \h </w:instrText>
      </w:r>
      <w:r>
        <w:rPr>
          <w:noProof/>
        </w:rPr>
      </w:r>
      <w:r>
        <w:rPr>
          <w:noProof/>
        </w:rPr>
        <w:fldChar w:fldCharType="separate"/>
      </w:r>
      <w:r>
        <w:rPr>
          <w:noProof/>
        </w:rPr>
        <w:t>7</w:t>
      </w:r>
      <w:r>
        <w:rPr>
          <w:noProof/>
        </w:rPr>
        <w:fldChar w:fldCharType="end"/>
      </w:r>
    </w:p>
    <w:p w14:paraId="12A55CE0" w14:textId="4E76316D"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_Toc97376055 \h </w:instrText>
      </w:r>
      <w:r>
        <w:rPr>
          <w:noProof/>
        </w:rPr>
      </w:r>
      <w:r>
        <w:rPr>
          <w:noProof/>
        </w:rPr>
        <w:fldChar w:fldCharType="separate"/>
      </w:r>
      <w:r>
        <w:rPr>
          <w:noProof/>
        </w:rPr>
        <w:t>8</w:t>
      </w:r>
      <w:r>
        <w:rPr>
          <w:noProof/>
        </w:rPr>
        <w:fldChar w:fldCharType="end"/>
      </w:r>
    </w:p>
    <w:p w14:paraId="6CE8B558" w14:textId="290D480D"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_Toc97376056 \h </w:instrText>
      </w:r>
      <w:r>
        <w:rPr>
          <w:noProof/>
        </w:rPr>
      </w:r>
      <w:r>
        <w:rPr>
          <w:noProof/>
        </w:rPr>
        <w:fldChar w:fldCharType="separate"/>
      </w:r>
      <w:r>
        <w:rPr>
          <w:noProof/>
        </w:rPr>
        <w:t>9</w:t>
      </w:r>
      <w:r>
        <w:rPr>
          <w:noProof/>
        </w:rPr>
        <w:fldChar w:fldCharType="end"/>
      </w:r>
    </w:p>
    <w:p w14:paraId="3681E51C" w14:textId="689F3136"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_Toc97376057 \h </w:instrText>
      </w:r>
      <w:r>
        <w:rPr>
          <w:noProof/>
        </w:rPr>
      </w:r>
      <w:r>
        <w:rPr>
          <w:noProof/>
        </w:rPr>
        <w:fldChar w:fldCharType="separate"/>
      </w:r>
      <w:r>
        <w:rPr>
          <w:noProof/>
        </w:rPr>
        <w:t>9</w:t>
      </w:r>
      <w:r>
        <w:rPr>
          <w:noProof/>
        </w:rPr>
        <w:fldChar w:fldCharType="end"/>
      </w:r>
    </w:p>
    <w:p w14:paraId="303F2BA1" w14:textId="60BFD5F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 (UK only)</w:t>
      </w:r>
      <w:r>
        <w:rPr>
          <w:noProof/>
        </w:rPr>
        <w:tab/>
      </w:r>
      <w:r>
        <w:rPr>
          <w:noProof/>
        </w:rPr>
        <w:fldChar w:fldCharType="begin"/>
      </w:r>
      <w:r>
        <w:rPr>
          <w:noProof/>
        </w:rPr>
        <w:instrText xml:space="preserve"> PAGEREF _Toc97376058 \h </w:instrText>
      </w:r>
      <w:r>
        <w:rPr>
          <w:noProof/>
        </w:rPr>
      </w:r>
      <w:r>
        <w:rPr>
          <w:noProof/>
        </w:rPr>
        <w:fldChar w:fldCharType="separate"/>
      </w:r>
      <w:r>
        <w:rPr>
          <w:noProof/>
        </w:rPr>
        <w:t>11</w:t>
      </w:r>
      <w:r>
        <w:rPr>
          <w:noProof/>
        </w:rPr>
        <w:fldChar w:fldCharType="end"/>
      </w:r>
    </w:p>
    <w:p w14:paraId="02798BC5" w14:textId="3C4FC1A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_Toc97376079 \h </w:instrText>
      </w:r>
      <w:r>
        <w:rPr>
          <w:noProof/>
        </w:rPr>
      </w:r>
      <w:r>
        <w:rPr>
          <w:noProof/>
        </w:rPr>
        <w:fldChar w:fldCharType="separate"/>
      </w:r>
      <w:r>
        <w:rPr>
          <w:noProof/>
        </w:rPr>
        <w:t>12</w:t>
      </w:r>
      <w:r>
        <w:rPr>
          <w:noProof/>
        </w:rPr>
        <w:fldChar w:fldCharType="end"/>
      </w:r>
    </w:p>
    <w:p w14:paraId="0BF3B499" w14:textId="647B698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_Toc97376080 \h </w:instrText>
      </w:r>
      <w:r>
        <w:rPr>
          <w:noProof/>
        </w:rPr>
      </w:r>
      <w:r>
        <w:rPr>
          <w:noProof/>
        </w:rPr>
        <w:fldChar w:fldCharType="separate"/>
      </w:r>
      <w:r>
        <w:rPr>
          <w:noProof/>
        </w:rPr>
        <w:t>12</w:t>
      </w:r>
      <w:r>
        <w:rPr>
          <w:noProof/>
        </w:rPr>
        <w:fldChar w:fldCharType="end"/>
      </w:r>
    </w:p>
    <w:p w14:paraId="1F64159F" w14:textId="0F16B3BD"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_Toc97376081 \h </w:instrText>
      </w:r>
      <w:r>
        <w:rPr>
          <w:noProof/>
        </w:rPr>
      </w:r>
      <w:r>
        <w:rPr>
          <w:noProof/>
        </w:rPr>
        <w:fldChar w:fldCharType="separate"/>
      </w:r>
      <w:r>
        <w:rPr>
          <w:noProof/>
        </w:rPr>
        <w:t>13</w:t>
      </w:r>
      <w:r>
        <w:rPr>
          <w:noProof/>
        </w:rPr>
        <w:fldChar w:fldCharType="end"/>
      </w:r>
    </w:p>
    <w:p w14:paraId="5D9E3C88" w14:textId="0CFE29F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_Toc97376082 \h </w:instrText>
      </w:r>
      <w:r>
        <w:rPr>
          <w:noProof/>
        </w:rPr>
      </w:r>
      <w:r>
        <w:rPr>
          <w:noProof/>
        </w:rPr>
        <w:fldChar w:fldCharType="separate"/>
      </w:r>
      <w:r>
        <w:rPr>
          <w:noProof/>
        </w:rPr>
        <w:t>14</w:t>
      </w:r>
      <w:r>
        <w:rPr>
          <w:noProof/>
        </w:rPr>
        <w:fldChar w:fldCharType="end"/>
      </w:r>
    </w:p>
    <w:p w14:paraId="1A851ED0" w14:textId="1B061A11"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_Toc97376083 \h </w:instrText>
      </w:r>
      <w:r>
        <w:rPr>
          <w:noProof/>
        </w:rPr>
      </w:r>
      <w:r>
        <w:rPr>
          <w:noProof/>
        </w:rPr>
        <w:fldChar w:fldCharType="separate"/>
      </w:r>
      <w:r>
        <w:rPr>
          <w:noProof/>
        </w:rPr>
        <w:t>14</w:t>
      </w:r>
      <w:r>
        <w:rPr>
          <w:noProof/>
        </w:rPr>
        <w:fldChar w:fldCharType="end"/>
      </w:r>
    </w:p>
    <w:p w14:paraId="7FFBD4D8" w14:textId="32985F8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_Toc97376084 \h </w:instrText>
      </w:r>
      <w:r>
        <w:rPr>
          <w:noProof/>
        </w:rPr>
      </w:r>
      <w:r>
        <w:rPr>
          <w:noProof/>
        </w:rPr>
        <w:fldChar w:fldCharType="separate"/>
      </w:r>
      <w:r>
        <w:rPr>
          <w:noProof/>
        </w:rPr>
        <w:t>14</w:t>
      </w:r>
      <w:r>
        <w:rPr>
          <w:noProof/>
        </w:rPr>
        <w:fldChar w:fldCharType="end"/>
      </w:r>
    </w:p>
    <w:p w14:paraId="7B216703" w14:textId="063FC3FF"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_Toc97376085 \h </w:instrText>
      </w:r>
      <w:r>
        <w:rPr>
          <w:noProof/>
        </w:rPr>
      </w:r>
      <w:r>
        <w:rPr>
          <w:noProof/>
        </w:rPr>
        <w:fldChar w:fldCharType="separate"/>
      </w:r>
      <w:r>
        <w:rPr>
          <w:noProof/>
        </w:rPr>
        <w:t>15</w:t>
      </w:r>
      <w:r>
        <w:rPr>
          <w:noProof/>
        </w:rPr>
        <w:fldChar w:fldCharType="end"/>
      </w:r>
    </w:p>
    <w:p w14:paraId="4B79EABB" w14:textId="501487A6"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_Toc97376091 \h </w:instrText>
      </w:r>
      <w:r>
        <w:rPr>
          <w:noProof/>
        </w:rPr>
      </w:r>
      <w:r>
        <w:rPr>
          <w:noProof/>
        </w:rPr>
        <w:fldChar w:fldCharType="separate"/>
      </w:r>
      <w:r>
        <w:rPr>
          <w:noProof/>
        </w:rPr>
        <w:t>16</w:t>
      </w:r>
      <w:r>
        <w:rPr>
          <w:noProof/>
        </w:rPr>
        <w:fldChar w:fldCharType="end"/>
      </w:r>
    </w:p>
    <w:p w14:paraId="1F2EDF87" w14:textId="58ED7CE0"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_Toc97376092 \h </w:instrText>
      </w:r>
      <w:r>
        <w:rPr>
          <w:noProof/>
        </w:rPr>
      </w:r>
      <w:r>
        <w:rPr>
          <w:noProof/>
        </w:rPr>
        <w:fldChar w:fldCharType="separate"/>
      </w:r>
      <w:r>
        <w:rPr>
          <w:noProof/>
        </w:rPr>
        <w:t>16</w:t>
      </w:r>
      <w:r>
        <w:rPr>
          <w:noProof/>
        </w:rPr>
        <w:fldChar w:fldCharType="end"/>
      </w:r>
    </w:p>
    <w:p w14:paraId="6441FE7B" w14:textId="1E0A95C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_Toc97376093 \h </w:instrText>
      </w:r>
      <w:r>
        <w:rPr>
          <w:noProof/>
        </w:rPr>
      </w:r>
      <w:r>
        <w:rPr>
          <w:noProof/>
        </w:rPr>
        <w:fldChar w:fldCharType="separate"/>
      </w:r>
      <w:r>
        <w:rPr>
          <w:noProof/>
        </w:rPr>
        <w:t>16</w:t>
      </w:r>
      <w:r>
        <w:rPr>
          <w:noProof/>
        </w:rPr>
        <w:fldChar w:fldCharType="end"/>
      </w:r>
    </w:p>
    <w:p w14:paraId="52CC969D" w14:textId="4D12BC27"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_Toc97376094 \h </w:instrText>
      </w:r>
      <w:r>
        <w:rPr>
          <w:noProof/>
        </w:rPr>
      </w:r>
      <w:r>
        <w:rPr>
          <w:noProof/>
        </w:rPr>
        <w:fldChar w:fldCharType="separate"/>
      </w:r>
      <w:r>
        <w:rPr>
          <w:noProof/>
        </w:rPr>
        <w:t>17</w:t>
      </w:r>
      <w:r>
        <w:rPr>
          <w:noProof/>
        </w:rPr>
        <w:fldChar w:fldCharType="end"/>
      </w:r>
    </w:p>
    <w:p w14:paraId="0DBAEE63" w14:textId="01F66D23"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_Toc97376095 \h </w:instrText>
      </w:r>
      <w:r>
        <w:rPr>
          <w:noProof/>
        </w:rPr>
      </w:r>
      <w:r>
        <w:rPr>
          <w:noProof/>
        </w:rPr>
        <w:fldChar w:fldCharType="separate"/>
      </w:r>
      <w:r>
        <w:rPr>
          <w:noProof/>
        </w:rPr>
        <w:t>17</w:t>
      </w:r>
      <w:r>
        <w:rPr>
          <w:noProof/>
        </w:rPr>
        <w:fldChar w:fldCharType="end"/>
      </w:r>
    </w:p>
    <w:p w14:paraId="57580E46" w14:textId="781FCEB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_Toc97376096 \h </w:instrText>
      </w:r>
      <w:r>
        <w:rPr>
          <w:noProof/>
        </w:rPr>
      </w:r>
      <w:r>
        <w:rPr>
          <w:noProof/>
        </w:rPr>
        <w:fldChar w:fldCharType="separate"/>
      </w:r>
      <w:r>
        <w:rPr>
          <w:noProof/>
        </w:rPr>
        <w:t>17</w:t>
      </w:r>
      <w:r>
        <w:rPr>
          <w:noProof/>
        </w:rPr>
        <w:fldChar w:fldCharType="end"/>
      </w:r>
    </w:p>
    <w:p w14:paraId="68288A1D" w14:textId="4A552794"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_Toc97376097 \h </w:instrText>
      </w:r>
      <w:r>
        <w:rPr>
          <w:noProof/>
        </w:rPr>
      </w:r>
      <w:r>
        <w:rPr>
          <w:noProof/>
        </w:rPr>
        <w:fldChar w:fldCharType="separate"/>
      </w:r>
      <w:r>
        <w:rPr>
          <w:noProof/>
        </w:rPr>
        <w:t>18</w:t>
      </w:r>
      <w:r>
        <w:rPr>
          <w:noProof/>
        </w:rPr>
        <w:fldChar w:fldCharType="end"/>
      </w:r>
    </w:p>
    <w:p w14:paraId="76476FF2" w14:textId="02771F1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_Toc97376098 \h </w:instrText>
      </w:r>
      <w:r>
        <w:rPr>
          <w:noProof/>
        </w:rPr>
      </w:r>
      <w:r>
        <w:rPr>
          <w:noProof/>
        </w:rPr>
        <w:fldChar w:fldCharType="separate"/>
      </w:r>
      <w:r>
        <w:rPr>
          <w:noProof/>
        </w:rPr>
        <w:t>18</w:t>
      </w:r>
      <w:r>
        <w:rPr>
          <w:noProof/>
        </w:rPr>
        <w:fldChar w:fldCharType="end"/>
      </w:r>
    </w:p>
    <w:p w14:paraId="2D9E88F5" w14:textId="5AE6B28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_Toc97376099 \h </w:instrText>
      </w:r>
      <w:r>
        <w:rPr>
          <w:noProof/>
        </w:rPr>
      </w:r>
      <w:r>
        <w:rPr>
          <w:noProof/>
        </w:rPr>
        <w:fldChar w:fldCharType="separate"/>
      </w:r>
      <w:r>
        <w:rPr>
          <w:noProof/>
        </w:rPr>
        <w:t>18</w:t>
      </w:r>
      <w:r>
        <w:rPr>
          <w:noProof/>
        </w:rPr>
        <w:fldChar w:fldCharType="end"/>
      </w:r>
    </w:p>
    <w:p w14:paraId="35F8E42A" w14:textId="1A249173"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_Toc97376100 \h </w:instrText>
      </w:r>
      <w:r>
        <w:rPr>
          <w:noProof/>
        </w:rPr>
      </w:r>
      <w:r>
        <w:rPr>
          <w:noProof/>
        </w:rPr>
        <w:fldChar w:fldCharType="separate"/>
      </w:r>
      <w:r>
        <w:rPr>
          <w:noProof/>
        </w:rPr>
        <w:t>19</w:t>
      </w:r>
      <w:r>
        <w:rPr>
          <w:noProof/>
        </w:rPr>
        <w:fldChar w:fldCharType="end"/>
      </w:r>
    </w:p>
    <w:p w14:paraId="2855EBD6" w14:textId="79F5F31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_Toc97376101 \h </w:instrText>
      </w:r>
      <w:r>
        <w:rPr>
          <w:noProof/>
        </w:rPr>
      </w:r>
      <w:r>
        <w:rPr>
          <w:noProof/>
        </w:rPr>
        <w:fldChar w:fldCharType="separate"/>
      </w:r>
      <w:r>
        <w:rPr>
          <w:noProof/>
        </w:rPr>
        <w:t>19</w:t>
      </w:r>
      <w:r>
        <w:rPr>
          <w:noProof/>
        </w:rPr>
        <w:fldChar w:fldCharType="end"/>
      </w:r>
    </w:p>
    <w:p w14:paraId="03453CA6" w14:textId="03591F21"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_Toc97376102 \h </w:instrText>
      </w:r>
      <w:r>
        <w:rPr>
          <w:noProof/>
        </w:rPr>
      </w:r>
      <w:r>
        <w:rPr>
          <w:noProof/>
        </w:rPr>
        <w:fldChar w:fldCharType="separate"/>
      </w:r>
      <w:r>
        <w:rPr>
          <w:noProof/>
        </w:rPr>
        <w:t>19</w:t>
      </w:r>
      <w:r>
        <w:rPr>
          <w:noProof/>
        </w:rPr>
        <w:fldChar w:fldCharType="end"/>
      </w:r>
    </w:p>
    <w:p w14:paraId="12345FDC" w14:textId="5B533D8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_Toc97376103 \h </w:instrText>
      </w:r>
      <w:r>
        <w:rPr>
          <w:noProof/>
        </w:rPr>
      </w:r>
      <w:r>
        <w:rPr>
          <w:noProof/>
        </w:rPr>
        <w:fldChar w:fldCharType="separate"/>
      </w:r>
      <w:r>
        <w:rPr>
          <w:noProof/>
        </w:rPr>
        <w:t>19</w:t>
      </w:r>
      <w:r>
        <w:rPr>
          <w:noProof/>
        </w:rPr>
        <w:fldChar w:fldCharType="end"/>
      </w:r>
    </w:p>
    <w:p w14:paraId="7E4E2D33" w14:textId="2F79918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_Toc97376104 \h </w:instrText>
      </w:r>
      <w:r>
        <w:rPr>
          <w:noProof/>
        </w:rPr>
      </w:r>
      <w:r>
        <w:rPr>
          <w:noProof/>
        </w:rPr>
        <w:fldChar w:fldCharType="separate"/>
      </w:r>
      <w:r>
        <w:rPr>
          <w:noProof/>
        </w:rPr>
        <w:t>20</w:t>
      </w:r>
      <w:r>
        <w:rPr>
          <w:noProof/>
        </w:rPr>
        <w:fldChar w:fldCharType="end"/>
      </w:r>
    </w:p>
    <w:p w14:paraId="1828E9CD" w14:textId="5942010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_Toc97376105 \h </w:instrText>
      </w:r>
      <w:r>
        <w:rPr>
          <w:noProof/>
        </w:rPr>
      </w:r>
      <w:r>
        <w:rPr>
          <w:noProof/>
        </w:rPr>
        <w:fldChar w:fldCharType="separate"/>
      </w:r>
      <w:r>
        <w:rPr>
          <w:noProof/>
        </w:rPr>
        <w:t>20</w:t>
      </w:r>
      <w:r>
        <w:rPr>
          <w:noProof/>
        </w:rPr>
        <w:fldChar w:fldCharType="end"/>
      </w:r>
    </w:p>
    <w:p w14:paraId="749E2314" w14:textId="42E6C7B0"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_Toc97376106 \h </w:instrText>
      </w:r>
      <w:r>
        <w:rPr>
          <w:noProof/>
        </w:rPr>
      </w:r>
      <w:r>
        <w:rPr>
          <w:noProof/>
        </w:rPr>
        <w:fldChar w:fldCharType="separate"/>
      </w:r>
      <w:r>
        <w:rPr>
          <w:noProof/>
        </w:rPr>
        <w:t>20</w:t>
      </w:r>
      <w:r>
        <w:rPr>
          <w:noProof/>
        </w:rPr>
        <w:fldChar w:fldCharType="end"/>
      </w:r>
    </w:p>
    <w:p w14:paraId="71B4ACA6" w14:textId="198CC74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_Toc97376107 \h </w:instrText>
      </w:r>
      <w:r>
        <w:rPr>
          <w:noProof/>
        </w:rPr>
      </w:r>
      <w:r>
        <w:rPr>
          <w:noProof/>
        </w:rPr>
        <w:fldChar w:fldCharType="separate"/>
      </w:r>
      <w:r>
        <w:rPr>
          <w:noProof/>
        </w:rPr>
        <w:t>20</w:t>
      </w:r>
      <w:r>
        <w:rPr>
          <w:noProof/>
        </w:rPr>
        <w:fldChar w:fldCharType="end"/>
      </w:r>
    </w:p>
    <w:p w14:paraId="3B505C35" w14:textId="21DEFCED"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_Toc97376108 \h </w:instrText>
      </w:r>
      <w:r>
        <w:rPr>
          <w:noProof/>
        </w:rPr>
      </w:r>
      <w:r>
        <w:rPr>
          <w:noProof/>
        </w:rPr>
        <w:fldChar w:fldCharType="separate"/>
      </w:r>
      <w:r>
        <w:rPr>
          <w:noProof/>
        </w:rPr>
        <w:t>20</w:t>
      </w:r>
      <w:r>
        <w:rPr>
          <w:noProof/>
        </w:rPr>
        <w:fldChar w:fldCharType="end"/>
      </w:r>
    </w:p>
    <w:p w14:paraId="14EE397E" w14:textId="44C9A936"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_Toc97376109 \h </w:instrText>
      </w:r>
      <w:r>
        <w:rPr>
          <w:noProof/>
        </w:rPr>
      </w:r>
      <w:r>
        <w:rPr>
          <w:noProof/>
        </w:rPr>
        <w:fldChar w:fldCharType="separate"/>
      </w:r>
      <w:r>
        <w:rPr>
          <w:noProof/>
        </w:rPr>
        <w:t>21</w:t>
      </w:r>
      <w:r>
        <w:rPr>
          <w:noProof/>
        </w:rPr>
        <w:fldChar w:fldCharType="end"/>
      </w:r>
    </w:p>
    <w:p w14:paraId="12206141" w14:textId="6AF279A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_Toc97376110 \h </w:instrText>
      </w:r>
      <w:r>
        <w:rPr>
          <w:noProof/>
        </w:rPr>
      </w:r>
      <w:r>
        <w:rPr>
          <w:noProof/>
        </w:rPr>
        <w:fldChar w:fldCharType="separate"/>
      </w:r>
      <w:r>
        <w:rPr>
          <w:noProof/>
        </w:rPr>
        <w:t>21</w:t>
      </w:r>
      <w:r>
        <w:rPr>
          <w:noProof/>
        </w:rPr>
        <w:fldChar w:fldCharType="end"/>
      </w:r>
    </w:p>
    <w:p w14:paraId="7F3FC337" w14:textId="3C0C8E31"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_Toc97376111 \h </w:instrText>
      </w:r>
      <w:r>
        <w:rPr>
          <w:noProof/>
        </w:rPr>
      </w:r>
      <w:r>
        <w:rPr>
          <w:noProof/>
        </w:rPr>
        <w:fldChar w:fldCharType="separate"/>
      </w:r>
      <w:r>
        <w:rPr>
          <w:noProof/>
        </w:rPr>
        <w:t>22</w:t>
      </w:r>
      <w:r>
        <w:rPr>
          <w:noProof/>
        </w:rPr>
        <w:fldChar w:fldCharType="end"/>
      </w:r>
    </w:p>
    <w:p w14:paraId="4C31158F" w14:textId="016361DE"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_Toc97376113 \h </w:instrText>
      </w:r>
      <w:r>
        <w:rPr>
          <w:noProof/>
        </w:rPr>
      </w:r>
      <w:r>
        <w:rPr>
          <w:noProof/>
        </w:rPr>
        <w:fldChar w:fldCharType="separate"/>
      </w:r>
      <w:r>
        <w:rPr>
          <w:noProof/>
        </w:rPr>
        <w:t>24</w:t>
      </w:r>
      <w:r>
        <w:rPr>
          <w:noProof/>
        </w:rPr>
        <w:fldChar w:fldCharType="end"/>
      </w:r>
    </w:p>
    <w:p w14:paraId="1214DD1A" w14:textId="101D2F9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_Toc97376114 \h </w:instrText>
      </w:r>
      <w:r>
        <w:rPr>
          <w:noProof/>
        </w:rPr>
      </w:r>
      <w:r>
        <w:rPr>
          <w:noProof/>
        </w:rPr>
        <w:fldChar w:fldCharType="separate"/>
      </w:r>
      <w:r>
        <w:rPr>
          <w:noProof/>
        </w:rPr>
        <w:t>24</w:t>
      </w:r>
      <w:r>
        <w:rPr>
          <w:noProof/>
        </w:rPr>
        <w:fldChar w:fldCharType="end"/>
      </w:r>
    </w:p>
    <w:p w14:paraId="4572F33B" w14:textId="44561DE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_Toc97376116 \h </w:instrText>
      </w:r>
      <w:r>
        <w:rPr>
          <w:noProof/>
        </w:rPr>
      </w:r>
      <w:r>
        <w:rPr>
          <w:noProof/>
        </w:rPr>
        <w:fldChar w:fldCharType="separate"/>
      </w:r>
      <w:r>
        <w:rPr>
          <w:noProof/>
        </w:rPr>
        <w:t>28</w:t>
      </w:r>
      <w:r>
        <w:rPr>
          <w:noProof/>
        </w:rPr>
        <w:fldChar w:fldCharType="end"/>
      </w:r>
    </w:p>
    <w:p w14:paraId="65E9EE88" w14:textId="0D4E19B0"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_Toc97376117 \h </w:instrText>
      </w:r>
      <w:r>
        <w:rPr>
          <w:noProof/>
        </w:rPr>
      </w:r>
      <w:r>
        <w:rPr>
          <w:noProof/>
        </w:rPr>
        <w:fldChar w:fldCharType="separate"/>
      </w:r>
      <w:r>
        <w:rPr>
          <w:noProof/>
        </w:rPr>
        <w:t>32</w:t>
      </w:r>
      <w:r>
        <w:rPr>
          <w:noProof/>
        </w:rPr>
        <w:fldChar w:fldCharType="end"/>
      </w:r>
    </w:p>
    <w:p w14:paraId="5A70B7EA" w14:textId="639A48D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_Toc97376118 \h </w:instrText>
      </w:r>
      <w:r>
        <w:rPr>
          <w:noProof/>
        </w:rPr>
      </w:r>
      <w:r>
        <w:rPr>
          <w:noProof/>
        </w:rPr>
        <w:fldChar w:fldCharType="separate"/>
      </w:r>
      <w:r>
        <w:rPr>
          <w:noProof/>
        </w:rPr>
        <w:t>34</w:t>
      </w:r>
      <w:r>
        <w:rPr>
          <w:noProof/>
        </w:rPr>
        <w:fldChar w:fldCharType="end"/>
      </w:r>
    </w:p>
    <w:p w14:paraId="314C640D" w14:textId="0636AAB3"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_Toc97376119 \h </w:instrText>
      </w:r>
      <w:r>
        <w:rPr>
          <w:noProof/>
        </w:rPr>
      </w:r>
      <w:r>
        <w:rPr>
          <w:noProof/>
        </w:rPr>
        <w:fldChar w:fldCharType="separate"/>
      </w:r>
      <w:r>
        <w:rPr>
          <w:noProof/>
        </w:rPr>
        <w:t>36</w:t>
      </w:r>
      <w:r>
        <w:rPr>
          <w:noProof/>
        </w:rPr>
        <w:fldChar w:fldCharType="end"/>
      </w:r>
    </w:p>
    <w:p w14:paraId="5AA70A9B" w14:textId="2F2481A1"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_Toc97376120 \h </w:instrText>
      </w:r>
      <w:r>
        <w:rPr>
          <w:noProof/>
        </w:rPr>
      </w:r>
      <w:r>
        <w:rPr>
          <w:noProof/>
        </w:rPr>
        <w:fldChar w:fldCharType="separate"/>
      </w:r>
      <w:r>
        <w:rPr>
          <w:noProof/>
        </w:rPr>
        <w:t>38</w:t>
      </w:r>
      <w:r>
        <w:rPr>
          <w:noProof/>
        </w:rPr>
        <w:fldChar w:fldCharType="end"/>
      </w:r>
    </w:p>
    <w:p w14:paraId="554ECBE0" w14:textId="01767920"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_Toc97376121 \h </w:instrText>
      </w:r>
      <w:r>
        <w:rPr>
          <w:noProof/>
        </w:rPr>
      </w:r>
      <w:r>
        <w:rPr>
          <w:noProof/>
        </w:rPr>
        <w:fldChar w:fldCharType="separate"/>
      </w:r>
      <w:r>
        <w:rPr>
          <w:noProof/>
        </w:rPr>
        <w:t>41</w:t>
      </w:r>
      <w:r>
        <w:rPr>
          <w:noProof/>
        </w:rPr>
        <w:fldChar w:fldCharType="end"/>
      </w:r>
    </w:p>
    <w:p w14:paraId="44770676" w14:textId="5E0EB475"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68" w:name="_Toc215456652"/>
      <w:bookmarkStart w:id="69" w:name="_Ref247359968"/>
      <w:bookmarkStart w:id="70" w:name="_Toc38099236"/>
      <w:bookmarkStart w:id="71" w:name="_Toc44674830"/>
      <w:bookmarkStart w:id="72" w:name="_Toc97376046"/>
      <w:r w:rsidRPr="00633320">
        <w:lastRenderedPageBreak/>
        <w:t>BACKGROUND AND RATIONALE</w:t>
      </w:r>
      <w:bookmarkEnd w:id="68"/>
      <w:bookmarkEnd w:id="69"/>
      <w:bookmarkEnd w:id="70"/>
      <w:bookmarkEnd w:id="71"/>
      <w:bookmarkEnd w:id="72"/>
    </w:p>
    <w:p w14:paraId="4196DE7D" w14:textId="77777777" w:rsidR="00A62D78" w:rsidRPr="00633320" w:rsidRDefault="00A62D78" w:rsidP="008F2EC2">
      <w:pPr>
        <w:pStyle w:val="Heading2"/>
      </w:pPr>
      <w:bookmarkStart w:id="73" w:name="_Toc38099237"/>
      <w:bookmarkStart w:id="74" w:name="_Toc44674831"/>
      <w:bookmarkStart w:id="75" w:name="_Toc97376047"/>
      <w:bookmarkStart w:id="76" w:name="_Ref247359498"/>
      <w:r w:rsidRPr="00633320">
        <w:t>S</w:t>
      </w:r>
      <w:r w:rsidR="00295817" w:rsidRPr="00633320">
        <w:t>etting</w:t>
      </w:r>
      <w:bookmarkEnd w:id="73"/>
      <w:bookmarkEnd w:id="74"/>
      <w:bookmarkEnd w:id="75"/>
    </w:p>
    <w:p w14:paraId="53E23B9F" w14:textId="2B0A3C6C"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 xml:space="preserve">isease (COVID-19) emerged in Wuhan, China. A month later the Chinese </w:t>
      </w:r>
      <w:proofErr w:type="spellStart"/>
      <w:r w:rsidRPr="00633320">
        <w:t>Center</w:t>
      </w:r>
      <w:proofErr w:type="spellEnd"/>
      <w:r w:rsidRPr="00633320">
        <w:t xml:space="preserve"> for Disease Control and Prevention identified a new beta-coronavirus (SARS coronavirus 2, or SARS-CoV-2) as the aetiological agent.</w:t>
      </w:r>
      <w:hyperlink w:anchor="_ENREF_1" w:tooltip="Zhu, 2020 #3001" w:history="1">
        <w:r w:rsidR="00DC738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DC738F" w:rsidRPr="00633320">
          <w:instrText xml:space="preserve"> ADDIN EN.CITE </w:instrText>
        </w:r>
        <w:r w:rsidR="00DC738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1</w:t>
        </w:r>
        <w:r w:rsidR="00DC738F"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DC738F" w:rsidRPr="00633320">
          <w:instrText xml:space="preserve"> ADDIN EN.CITE </w:instrText>
        </w:r>
        <w:r w:rsidR="00DC738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2-4</w:t>
        </w:r>
        <w:r w:rsidR="00DC738F" w:rsidRPr="00633320">
          <w:fldChar w:fldCharType="end"/>
        </w:r>
      </w:hyperlink>
      <w:r w:rsidRPr="00633320">
        <w:t xml:space="preserve"> The progression from </w:t>
      </w:r>
      <w:proofErr w:type="spellStart"/>
      <w:r w:rsidRPr="00633320">
        <w:t>prodrome</w:t>
      </w:r>
      <w:proofErr w:type="spellEnd"/>
      <w:r w:rsidRPr="00633320">
        <w:t xml:space="preserve"> (usually fever, fatigue and cough) to severe pneumonia requiring oxygen support or mechanical ventilation often takes one to two weeks after the onset of symptoms.</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DC738F" w:rsidRPr="00633320">
          <w:instrText xml:space="preserve"> ADDIN EN.CITE </w:instrText>
        </w:r>
        <w:r w:rsidR="00DC738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2</w:t>
        </w:r>
        <w:r w:rsidR="00DC738F"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DC738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DC738F" w:rsidRPr="00633320">
          <w:instrText xml:space="preserve"> ADDIN EN.CITE </w:instrText>
        </w:r>
        <w:r w:rsidR="00DC738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5</w:t>
        </w:r>
        <w:r w:rsidR="00DC738F" w:rsidRPr="00633320">
          <w:fldChar w:fldCharType="end"/>
        </w:r>
      </w:hyperlink>
      <w:r w:rsidR="008473B3" w:rsidRPr="00633320">
        <w:t xml:space="preserve"> A rapid NHS England-led consensus process identified the need to evaluate corticosteroids and intravenous immunoglobulin (</w:t>
      </w:r>
      <w:proofErr w:type="spellStart"/>
      <w:r w:rsidR="008473B3" w:rsidRPr="00633320">
        <w:t>IVIg</w:t>
      </w:r>
      <w:proofErr w:type="spellEnd"/>
      <w:r w:rsidR="008473B3" w:rsidRPr="00633320">
        <w:t xml:space="preserve">) as initial therapies in PIMS-TS, and confirmed </w:t>
      </w:r>
      <w:proofErr w:type="spellStart"/>
      <w:r w:rsidR="00EF0F1A" w:rsidRPr="00633320">
        <w:t>tocilizumab</w:t>
      </w:r>
      <w:proofErr w:type="spellEnd"/>
      <w:r w:rsidR="008473B3" w:rsidRPr="00633320">
        <w:t xml:space="preserve"> as one of the biological anti-inflammatory agents to be evaluated as a second line therapy.</w:t>
      </w:r>
    </w:p>
    <w:p w14:paraId="7AD89E5C" w14:textId="10E3C061" w:rsidR="0082193C" w:rsidRDefault="0082193C" w:rsidP="00F123A0"/>
    <w:p w14:paraId="0C57F36D" w14:textId="029AA485" w:rsidR="0082193C" w:rsidRPr="00633320" w:rsidRDefault="0082193C" w:rsidP="00F123A0">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p>
    <w:p w14:paraId="54536394" w14:textId="1CE75DE3" w:rsidR="00A62D78" w:rsidRPr="00633320" w:rsidRDefault="00A62D78" w:rsidP="008F2EC2">
      <w:pPr>
        <w:pStyle w:val="Heading2"/>
      </w:pPr>
      <w:bookmarkStart w:id="77" w:name="_Toc244455447"/>
      <w:bookmarkStart w:id="78" w:name="_Toc244547126"/>
      <w:bookmarkStart w:id="79" w:name="_Toc244455448"/>
      <w:bookmarkStart w:id="80" w:name="_Toc244547127"/>
      <w:bookmarkStart w:id="81" w:name="_Toc38099238"/>
      <w:bookmarkStart w:id="82" w:name="_Toc44674832"/>
      <w:bookmarkStart w:id="83" w:name="_Toc97376048"/>
      <w:bookmarkEnd w:id="76"/>
      <w:bookmarkEnd w:id="77"/>
      <w:bookmarkEnd w:id="78"/>
      <w:bookmarkEnd w:id="79"/>
      <w:bookmarkEnd w:id="80"/>
      <w:r w:rsidRPr="00633320">
        <w:t>Treatment Options</w:t>
      </w:r>
      <w:bookmarkEnd w:id="81"/>
      <w:bookmarkEnd w:id="82"/>
      <w:bookmarkEnd w:id="83"/>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r w:rsidR="0082193C">
        <w:t>, influenza</w:t>
      </w:r>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6CFFD5A5" w:rsidR="00CF15DC" w:rsidRPr="00633320" w:rsidRDefault="00F33645" w:rsidP="008F2EC2">
      <w:pPr>
        <w:pStyle w:val="Heading2"/>
      </w:pPr>
      <w:bookmarkStart w:id="84" w:name="_Ref54595813"/>
      <w:bookmarkStart w:id="85" w:name="_Toc97376049"/>
      <w:r w:rsidRPr="00633320">
        <w:t>Modifications to the number of treatment arms</w:t>
      </w:r>
      <w:bookmarkEnd w:id="84"/>
      <w:bookmarkEnd w:id="85"/>
    </w:p>
    <w:p w14:paraId="24AD97F6" w14:textId="1A184961" w:rsidR="00C66575" w:rsidRPr="00633320" w:rsidRDefault="00F33645" w:rsidP="00F33645">
      <w:pPr>
        <w:pStyle w:val="Default"/>
        <w:contextualSpacing/>
        <w:jc w:val="both"/>
      </w:pPr>
      <w:r w:rsidRPr="00633320">
        <w:t>Other arms 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r w:rsidR="0082193C">
        <w:t>issues</w:t>
      </w:r>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 xml:space="preserve">Depending </w:t>
      </w:r>
      <w:r w:rsidR="00FA0B97" w:rsidRPr="00633320">
        <w:lastRenderedPageBreak/>
        <w:t>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8F2EC2">
      <w:pPr>
        <w:pStyle w:val="Heading2"/>
      </w:pPr>
      <w:bookmarkStart w:id="86" w:name="_Toc37107286"/>
      <w:bookmarkStart w:id="87" w:name="_Toc38099241"/>
      <w:bookmarkStart w:id="88" w:name="_Toc44674835"/>
      <w:bookmarkStart w:id="89" w:name="_Toc97376050"/>
      <w:r w:rsidRPr="00633320">
        <w:t>Design Considerations</w:t>
      </w:r>
      <w:bookmarkEnd w:id="86"/>
      <w:bookmarkEnd w:id="87"/>
      <w:bookmarkEnd w:id="88"/>
      <w:bookmarkEnd w:id="89"/>
    </w:p>
    <w:p w14:paraId="25897AB7" w14:textId="081B7D60" w:rsidR="00EE71E4" w:rsidRPr="00633320" w:rsidRDefault="0093287A" w:rsidP="00F123A0">
      <w:bookmarkStart w:id="90" w:name="_Toc34778065"/>
      <w:bookmarkStart w:id="91" w:name="_Toc34778120"/>
      <w:bookmarkStart w:id="92" w:name="_Toc34778269"/>
      <w:bookmarkEnd w:id="90"/>
      <w:bookmarkEnd w:id="91"/>
      <w:bookmarkEnd w:id="92"/>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r w:rsidR="0082193C" w:rsidRPr="0082193C">
        <w:t xml:space="preserve"> </w:t>
      </w:r>
      <w:r w:rsidR="0082193C">
        <w:t>(Treatments for influenza are only being assessed in the UK.)</w:t>
      </w:r>
      <w:r w:rsidR="0099498B" w:rsidRPr="00633320">
        <w:t xml:space="preserve"> </w:t>
      </w:r>
    </w:p>
    <w:p w14:paraId="26357C26" w14:textId="77777777" w:rsidR="00EE71E4" w:rsidRPr="00633320" w:rsidRDefault="00EE71E4" w:rsidP="00F123A0"/>
    <w:p w14:paraId="6CE88416" w14:textId="21A585DF"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r w:rsidR="0082193C">
        <w:t xml:space="preserve">Similarly, the winter of 2021-22 may pose a similar challenge to hospitals when ongoing COVID-19 cases coincide with a significant number of influenza cases. </w:t>
      </w:r>
      <w:r w:rsidR="00DB5F0B" w:rsidRPr="00633320">
        <w:t xml:space="preserve">In </w:t>
      </w:r>
      <w:r w:rsidR="0082193C">
        <w:t>such</w:t>
      </w:r>
      <w:r w:rsidR="0082193C" w:rsidRPr="00633320">
        <w:t xml:space="preserve"> </w:t>
      </w:r>
      <w:r w:rsidR="00DB5F0B" w:rsidRPr="00633320">
        <w:t>situation</w:t>
      </w:r>
      <w:r w:rsidR="0082193C">
        <w:t>s</w:t>
      </w:r>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proofErr w:type="gramStart"/>
      <w:r w:rsidRPr="00633320">
        <w:t>additional</w:t>
      </w:r>
      <w:proofErr w:type="gramEnd"/>
      <w:r w:rsidRPr="00633320">
        <w:t xml:space="preserve"> </w:t>
      </w:r>
      <w:proofErr w:type="spellStart"/>
      <w:r w:rsidR="00EE71E4" w:rsidRPr="00633320">
        <w:t>substudies</w:t>
      </w:r>
      <w:proofErr w:type="spellEnd"/>
      <w:r w:rsidR="00EE71E4" w:rsidRPr="00633320">
        <w:t xml:space="preserve">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2D8D2247" w:rsidR="00B1131C" w:rsidRPr="00633320" w:rsidRDefault="00B1131C" w:rsidP="00F123A0">
      <w:r w:rsidRPr="00633320">
        <w:t>In a cohort of 191 hospitalised COVID-19 patients with a completed outcome, the median time from illness onset to discharge was 22</w:t>
      </w:r>
      <w:r w:rsidR="00A42897">
        <w:t>.</w:t>
      </w:r>
      <w:r w:rsidRPr="00633320">
        <w:t>0 days (IQR 18</w:t>
      </w:r>
      <w:r w:rsidR="00A42897">
        <w:t>.</w:t>
      </w:r>
      <w:r w:rsidRPr="00633320">
        <w:t>0</w:t>
      </w:r>
      <w:r w:rsidR="00A42897">
        <w:t>-</w:t>
      </w:r>
      <w:r w:rsidRPr="00633320">
        <w:t>25</w:t>
      </w:r>
      <w:r w:rsidR="00A42897">
        <w:t>.</w:t>
      </w:r>
      <w:r w:rsidRPr="00633320">
        <w:t>0) and the median time to death was 18</w:t>
      </w:r>
      <w:r w:rsidR="00A42897">
        <w:t>.</w:t>
      </w:r>
      <w:r w:rsidRPr="00633320">
        <w:t>5 days (15</w:t>
      </w:r>
      <w:r w:rsidR="00A42897">
        <w:t>.</w:t>
      </w:r>
      <w:r w:rsidRPr="00633320">
        <w:t>0</w:t>
      </w:r>
      <w:r w:rsidR="00A42897">
        <w:t>-</w:t>
      </w:r>
      <w:r w:rsidRPr="00633320">
        <w:t>22</w:t>
      </w:r>
      <w:r w:rsidR="00A42897">
        <w:t>.</w:t>
      </w:r>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 </w:instrText>
        </w:r>
        <w:r w:rsidR="00DC738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EN.CITE.DATA </w:instrText>
        </w:r>
        <w:r w:rsidR="00DC738F">
          <w:fldChar w:fldCharType="end"/>
        </w:r>
        <w:r w:rsidR="00DC738F" w:rsidRPr="00633320">
          <w:fldChar w:fldCharType="separate"/>
        </w:r>
        <w:r w:rsidR="00DC738F" w:rsidRPr="0082193C">
          <w:rPr>
            <w:noProof/>
            <w:vertAlign w:val="superscript"/>
          </w:rPr>
          <w:t>6</w:t>
        </w:r>
        <w:r w:rsidR="00DC738F"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DC738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DC738F">
          <w:instrText xml:space="preserve"> ADDIN EN.CITE </w:instrText>
        </w:r>
        <w:r w:rsidR="00DC738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DC738F">
          <w:instrText xml:space="preserve"> ADDIN EN.CITE.DATA </w:instrText>
        </w:r>
        <w:r w:rsidR="00DC738F">
          <w:fldChar w:fldCharType="end"/>
        </w:r>
        <w:r w:rsidR="00DC738F">
          <w:fldChar w:fldCharType="separate"/>
        </w:r>
        <w:r w:rsidR="00DC738F" w:rsidRPr="00853E7C">
          <w:rPr>
            <w:noProof/>
            <w:vertAlign w:val="superscript"/>
          </w:rPr>
          <w:t>7</w:t>
        </w:r>
        <w:r w:rsidR="00DC738F">
          <w:fldChar w:fldCharType="end"/>
        </w:r>
      </w:hyperlink>
    </w:p>
    <w:p w14:paraId="0AA186B2" w14:textId="77777777" w:rsidR="002E270A" w:rsidRPr="00633320" w:rsidRDefault="00CB4BE7" w:rsidP="008F2EC2">
      <w:pPr>
        <w:pStyle w:val="Heading2"/>
      </w:pPr>
      <w:bookmarkStart w:id="93" w:name="_Toc44674836"/>
      <w:bookmarkStart w:id="94" w:name="_Toc97376051"/>
      <w:r w:rsidRPr="00633320">
        <w:t>Potential for effective treatments to become available</w:t>
      </w:r>
      <w:bookmarkEnd w:id="93"/>
      <w:bookmarkEnd w:id="94"/>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 xml:space="preserve">reduces the mortality in COVID-19 patients requiring mechanical ventilation or oxygen. In </w:t>
      </w:r>
      <w:r w:rsidRPr="00633320">
        <w:lastRenderedPageBreak/>
        <w:t xml:space="preserve">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0B9AE880" w:rsidR="00CB4BE7" w:rsidRPr="00633320" w:rsidRDefault="00CB4BE7" w:rsidP="00735DBF">
      <w:pPr>
        <w:autoSpaceDE/>
        <w:autoSpaceDN/>
        <w:adjustRightInd/>
        <w:contextualSpacing w:val="0"/>
      </w:pPr>
      <w:r w:rsidRPr="00633320">
        <w:t>The RECOVERY trial randomises eligible participant</w:t>
      </w:r>
      <w:r w:rsidR="003C491C">
        <w:t>s</w:t>
      </w:r>
      <w:r w:rsidRPr="00633320">
        <w:t xml:space="preserve">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8F2EC2">
      <w:pPr>
        <w:pStyle w:val="Heading2"/>
      </w:pPr>
      <w:bookmarkStart w:id="95" w:name="_Toc97376052"/>
      <w:r w:rsidRPr="00633320">
        <w:t>Early phase assessments</w:t>
      </w:r>
      <w:bookmarkEnd w:id="95"/>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96" w:name="_Toc34778068"/>
      <w:bookmarkStart w:id="97" w:name="_Toc34778123"/>
      <w:bookmarkStart w:id="98" w:name="_Toc34778272"/>
      <w:bookmarkStart w:id="99" w:name="_Toc34778326"/>
      <w:bookmarkStart w:id="100" w:name="_Toc34778379"/>
      <w:bookmarkStart w:id="101" w:name="_Toc34778459"/>
      <w:bookmarkStart w:id="102" w:name="_Toc34778514"/>
      <w:bookmarkStart w:id="103" w:name="_Toc34778570"/>
      <w:bookmarkStart w:id="104" w:name="_Toc34780048"/>
      <w:bookmarkStart w:id="105" w:name="_Toc34780312"/>
      <w:bookmarkStart w:id="106" w:name="_Toc34780442"/>
      <w:bookmarkStart w:id="107" w:name="_Toc244547132"/>
      <w:bookmarkStart w:id="108" w:name="_Toc38099242"/>
      <w:bookmarkStart w:id="109" w:name="_Toc44674837"/>
      <w:bookmarkStart w:id="110" w:name="_Toc97376053"/>
      <w:bookmarkEnd w:id="96"/>
      <w:bookmarkEnd w:id="97"/>
      <w:bookmarkEnd w:id="98"/>
      <w:bookmarkEnd w:id="99"/>
      <w:bookmarkEnd w:id="100"/>
      <w:bookmarkEnd w:id="101"/>
      <w:bookmarkEnd w:id="102"/>
      <w:bookmarkEnd w:id="103"/>
      <w:bookmarkEnd w:id="104"/>
      <w:bookmarkEnd w:id="105"/>
      <w:bookmarkEnd w:id="106"/>
      <w:bookmarkEnd w:id="107"/>
      <w:r w:rsidRPr="00633320">
        <w:t>Design</w:t>
      </w:r>
      <w:r w:rsidR="000F5D4C" w:rsidRPr="00633320">
        <w:t xml:space="preserve"> and Procedures</w:t>
      </w:r>
      <w:bookmarkEnd w:id="108"/>
      <w:bookmarkEnd w:id="109"/>
      <w:bookmarkEnd w:id="110"/>
    </w:p>
    <w:p w14:paraId="3F124A71" w14:textId="77777777" w:rsidR="00610FE8" w:rsidRPr="00633320" w:rsidRDefault="00347F62" w:rsidP="008F2EC2">
      <w:pPr>
        <w:pStyle w:val="Heading2"/>
      </w:pPr>
      <w:bookmarkStart w:id="111" w:name="_Toc514947203"/>
      <w:bookmarkStart w:id="112" w:name="_Toc515001175"/>
      <w:bookmarkStart w:id="113" w:name="_Toc34303382"/>
      <w:bookmarkStart w:id="114" w:name="_Toc38099243"/>
      <w:bookmarkStart w:id="115" w:name="_Toc44674838"/>
      <w:bookmarkStart w:id="116" w:name="_Toc97376054"/>
      <w:bookmarkEnd w:id="111"/>
      <w:bookmarkEnd w:id="112"/>
      <w:bookmarkEnd w:id="113"/>
      <w:r w:rsidRPr="00633320">
        <w:t>Eligibility</w:t>
      </w:r>
      <w:bookmarkEnd w:id="114"/>
      <w:bookmarkEnd w:id="115"/>
      <w:bookmarkEnd w:id="116"/>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2BB9497" w:rsidR="001B27CF" w:rsidRPr="00633320" w:rsidRDefault="003B5DC6" w:rsidP="00F123A0">
      <w:pPr>
        <w:pStyle w:val="ListParagraph"/>
        <w:numPr>
          <w:ilvl w:val="0"/>
          <w:numId w:val="4"/>
        </w:numPr>
        <w:rPr>
          <w:b/>
        </w:rPr>
      </w:pPr>
      <w:r>
        <w:rPr>
          <w:b/>
        </w:rPr>
        <w:t xml:space="preserve">a) </w:t>
      </w:r>
      <w:r w:rsidR="0082193C">
        <w:rPr>
          <w:b/>
        </w:rPr>
        <w:t>Viral pneumonia syndrome</w:t>
      </w:r>
    </w:p>
    <w:p w14:paraId="704F5357" w14:textId="77777777" w:rsidR="001B27CF" w:rsidRPr="00633320" w:rsidRDefault="001B27CF" w:rsidP="001B27CF">
      <w:pPr>
        <w:pStyle w:val="ListParagraph"/>
        <w:ind w:left="757"/>
      </w:pPr>
    </w:p>
    <w:p w14:paraId="4CDFC0CE" w14:textId="0AD42BC4"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089FC7DD" w:rsidR="001B27CF" w:rsidRPr="00633320" w:rsidRDefault="001B27CF" w:rsidP="00942698">
      <w:pPr>
        <w:pStyle w:val="ListParagraph"/>
        <w:numPr>
          <w:ilvl w:val="0"/>
          <w:numId w:val="31"/>
        </w:numPr>
      </w:pPr>
      <w:proofErr w:type="gramStart"/>
      <w:r w:rsidRPr="00633320">
        <w:t>alternative</w:t>
      </w:r>
      <w:proofErr w:type="gramEnd"/>
      <w:r w:rsidRPr="00633320">
        <w:t xml:space="preserve"> causes have been considered unlikely or excluded (e.g. heart failure, </w:t>
      </w:r>
      <w:r w:rsidR="0082193C">
        <w:t>bacterial pneumonia</w:t>
      </w:r>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E962AC5" w:rsidR="001B27CF" w:rsidRPr="00633320" w:rsidDel="00DD668F" w:rsidRDefault="001B27CF" w:rsidP="001B27CF">
      <w:pPr>
        <w:rPr>
          <w:del w:id="117" w:author="Richard Haynes" w:date="2022-03-05T11:57:00Z"/>
        </w:rPr>
      </w:pPr>
    </w:p>
    <w:p w14:paraId="00D745D2" w14:textId="6049620E" w:rsidR="003B5DC6" w:rsidRPr="003B5DC6" w:rsidDel="00DD668F" w:rsidRDefault="003B5DC6" w:rsidP="001B27CF">
      <w:pPr>
        <w:ind w:left="720"/>
        <w:rPr>
          <w:del w:id="118" w:author="Richard Haynes" w:date="2022-03-05T11:57:00Z"/>
          <w:b/>
          <w:i/>
        </w:rPr>
      </w:pPr>
      <w:del w:id="119" w:author="Richard Haynes" w:date="2022-03-05T11:57:00Z">
        <w:r w:rsidRPr="003B5DC6" w:rsidDel="00DD668F">
          <w:rPr>
            <w:b/>
            <w:i/>
          </w:rPr>
          <w:delText>or</w:delText>
        </w:r>
      </w:del>
    </w:p>
    <w:p w14:paraId="44DCD12F" w14:textId="7A438B33" w:rsidR="003B5DC6" w:rsidDel="00DD668F" w:rsidRDefault="003B5DC6" w:rsidP="001B27CF">
      <w:pPr>
        <w:ind w:left="720"/>
        <w:rPr>
          <w:del w:id="120" w:author="Richard Haynes" w:date="2022-03-05T11:57:00Z"/>
        </w:rPr>
      </w:pPr>
    </w:p>
    <w:p w14:paraId="7311BE96" w14:textId="3BD008DB" w:rsidR="001B27CF" w:rsidRPr="00633320" w:rsidRDefault="003B5DC6" w:rsidP="001B27CF">
      <w:pPr>
        <w:ind w:left="720"/>
      </w:pPr>
      <w:del w:id="121" w:author="Richard Haynes" w:date="2022-03-05T11:57:00Z">
        <w:r w:rsidRPr="003B5DC6" w:rsidDel="00DD668F">
          <w:rPr>
            <w:b/>
          </w:rPr>
          <w:delText>b)</w:delText>
        </w:r>
        <w:r w:rsidDel="00DD668F">
          <w:delText xml:space="preserve"> </w:delText>
        </w:r>
        <w:r w:rsidR="001B27CF" w:rsidRPr="00633320" w:rsidDel="00DD668F">
          <w:delText>A small number of children (age</w:delText>
        </w:r>
        <w:r w:rsidR="002D6D91" w:rsidRPr="00633320" w:rsidDel="00DD668F">
          <w:delText>d</w:delText>
        </w:r>
        <w:r w:rsidR="001B27CF" w:rsidRPr="00633320" w:rsidDel="00DD668F">
          <w:delText xml:space="preserve"> &lt;18 years) present with atypical features, including a hyperinflammatory state and evidence of single or multi-organ dysfunction (called Paediatric Multisystem Inflammatory Syndrome temporally associated with </w:delText>
        </w:r>
        <w:r w:rsidR="003C491C" w:rsidDel="00DD668F">
          <w:lastRenderedPageBreak/>
          <w:delText>SARS-CoV-2</w:delText>
        </w:r>
        <w:r w:rsidR="001B27CF" w:rsidRPr="00633320" w:rsidDel="00DD668F">
          <w:delText xml:space="preserve"> </w:delText>
        </w:r>
        <w:r w:rsidR="002D6D91" w:rsidRPr="00633320" w:rsidDel="00DD668F">
          <w:delText>[</w:delText>
        </w:r>
        <w:r w:rsidR="001B27CF" w:rsidRPr="00633320" w:rsidDel="00DD668F">
          <w:delText>PIMS-TS</w:delText>
        </w:r>
        <w:r w:rsidR="002D6D91" w:rsidRPr="00633320" w:rsidDel="00DD668F">
          <w:delText>]</w:delText>
        </w:r>
        <w:r w:rsidR="001B27CF" w:rsidRPr="00633320" w:rsidDel="00DD668F">
          <w:delText xml:space="preserve">). </w:delText>
        </w:r>
        <w:r w:rsidDel="00DD668F">
          <w:delText>Children with PIMS-TS are eligible whether or not they have significant lung involvement</w:delText>
        </w:r>
        <w:r w:rsidR="002D6D91" w:rsidRPr="00633320" w:rsidDel="00DD668F">
          <w:delText>.</w:delText>
        </w:r>
        <w:r w:rsidR="001B27CF" w:rsidRPr="00633320" w:rsidDel="00DD668F">
          <w:rPr>
            <w:rStyle w:val="FootnoteReference"/>
          </w:rPr>
          <w:footnoteReference w:id="3"/>
        </w:r>
      </w:del>
      <w:r w:rsidR="002D6D91" w:rsidRPr="00633320">
        <w:t xml:space="preserve"> </w:t>
      </w:r>
    </w:p>
    <w:p w14:paraId="0AC98711" w14:textId="77777777" w:rsidR="001B27CF" w:rsidRPr="00633320" w:rsidRDefault="001B27CF" w:rsidP="00937536"/>
    <w:p w14:paraId="4E88144C" w14:textId="5F03D9C4" w:rsidR="004464F5" w:rsidRDefault="0038151E" w:rsidP="00F123A0">
      <w:pPr>
        <w:pStyle w:val="ListParagraph"/>
        <w:numPr>
          <w:ilvl w:val="0"/>
          <w:numId w:val="4"/>
        </w:numPr>
        <w:rPr>
          <w:b/>
        </w:rPr>
      </w:pPr>
      <w:r>
        <w:rPr>
          <w:b/>
        </w:rPr>
        <w:t>C</w:t>
      </w:r>
      <w:r w:rsidR="004464F5">
        <w:rPr>
          <w:b/>
        </w:rPr>
        <w:t>onfirmed SARS-CoV-2 infection (all countries) and/or influenza A or B infection (UK only)</w:t>
      </w:r>
    </w:p>
    <w:p w14:paraId="181987D9" w14:textId="77777777" w:rsidR="004464F5" w:rsidRDefault="004464F5" w:rsidP="004464F5">
      <w:pPr>
        <w:pStyle w:val="ListParagraph"/>
        <w:ind w:left="757"/>
        <w:rPr>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6348B0DF" w:rsidR="007D0C06" w:rsidRDefault="004464F5" w:rsidP="00F123A0">
      <w:r>
        <w:t xml:space="preserve">Patients in the UK 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 w14:paraId="02BBBE02" w14:textId="1E83C91E" w:rsidR="00560CD2" w:rsidRPr="00633320" w:rsidRDefault="00560CD2" w:rsidP="00F123A0">
      <w:r>
        <w:t>Patients who have been previously recruited into RECOVERY are eligible to be recruited again</w:t>
      </w:r>
      <w:r w:rsidR="008914AD">
        <w:t xml:space="preserve"> as long as</w:t>
      </w:r>
      <w:r>
        <w:t xml:space="preserve"> their previous randomisation was &gt;6 months ago.</w:t>
      </w:r>
      <w:r w:rsidR="004D1995" w:rsidRPr="004D1995">
        <w:rPr>
          <w:i/>
          <w:iCs/>
        </w:rPr>
        <w:t xml:space="preserve"> </w:t>
      </w:r>
      <w:r w:rsidR="004D1995" w:rsidRPr="004D1995">
        <w:rPr>
          <w:iCs/>
        </w:rPr>
        <w:t xml:space="preserve">Patients will not be recruited into the same randomised comparison (e.g. </w:t>
      </w:r>
      <w:proofErr w:type="spellStart"/>
      <w:r w:rsidR="004D1995" w:rsidRPr="004D1995">
        <w:rPr>
          <w:iCs/>
        </w:rPr>
        <w:t>sotrovimab</w:t>
      </w:r>
      <w:proofErr w:type="spellEnd"/>
      <w:r w:rsidR="004D1995" w:rsidRPr="004D1995">
        <w:rPr>
          <w:iCs/>
        </w:rPr>
        <w:t xml:space="preserve"> vs. usual care) on more than one occasion, regardless of how far apart they occur.</w:t>
      </w:r>
      <w:r w:rsidR="004D1995" w:rsidRPr="004D1995">
        <w:t xml:space="preserve"> </w:t>
      </w:r>
    </w:p>
    <w:p w14:paraId="336FCD40" w14:textId="1FC9C058" w:rsidR="00026B1E" w:rsidRPr="00633320" w:rsidRDefault="00026B1E" w:rsidP="00F123A0"/>
    <w:p w14:paraId="19E4B8F4" w14:textId="2D52F096"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4464F5">
        <w:t xml:space="preserve">Table 1 and </w:t>
      </w:r>
      <w:r w:rsidRPr="00633320" w:rsidDel="002D6D91">
        <w:t>Section</w:t>
      </w:r>
      <w:r w:rsidR="004464F5">
        <w:t>s 2.4-2.6 and</w:t>
      </w:r>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FB33CE">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8F2EC2">
      <w:pPr>
        <w:pStyle w:val="Heading2"/>
      </w:pPr>
      <w:bookmarkStart w:id="124" w:name="_Toc37107289"/>
      <w:bookmarkStart w:id="125" w:name="_Toc38099244"/>
      <w:bookmarkStart w:id="126" w:name="_Toc44674839"/>
      <w:bookmarkStart w:id="127" w:name="_Toc97376055"/>
      <w:r w:rsidRPr="00633320">
        <w:t>Consent</w:t>
      </w:r>
      <w:bookmarkEnd w:id="124"/>
      <w:bookmarkEnd w:id="125"/>
      <w:bookmarkEnd w:id="126"/>
      <w:bookmarkEnd w:id="127"/>
    </w:p>
    <w:p w14:paraId="28A194A6" w14:textId="2C83BA33"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 </w:instrText>
        </w:r>
        <w:r w:rsidR="00DC738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EN.CITE.DATA </w:instrText>
        </w:r>
        <w:r w:rsidR="00DC738F">
          <w:fldChar w:fldCharType="end"/>
        </w:r>
        <w:r w:rsidR="00DC738F" w:rsidRPr="00633320">
          <w:fldChar w:fldCharType="separate"/>
        </w:r>
        <w:r w:rsidR="00DC738F" w:rsidRPr="0082193C">
          <w:rPr>
            <w:noProof/>
            <w:vertAlign w:val="superscript"/>
          </w:rPr>
          <w:t>6</w:t>
        </w:r>
        <w:r w:rsidR="00DC738F"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4"/>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5"/>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 xml:space="preserve">For children aged &lt;16 years old consent will be sought from their parents or legal guardian. Where possible, children aged between 10-15 years old will also be asked for assent. Children aged ≥16 </w:t>
      </w:r>
      <w:proofErr w:type="gramStart"/>
      <w:r w:rsidRPr="00633320">
        <w:t>years</w:t>
      </w:r>
      <w:proofErr w:type="gramEnd"/>
      <w:r w:rsidRPr="00633320">
        <w:t xml:space="preserve"> old will asked for consent as for adults. Witnessed</w:t>
      </w:r>
      <w:r w:rsidR="00173E29">
        <w:rPr>
          <w:rStyle w:val="FootnoteReference"/>
        </w:rPr>
        <w:footnoteReference w:id="6"/>
      </w:r>
      <w:r w:rsidRPr="00633320">
        <w:t xml:space="preserve"> consent may be obtained over the telephone or web video link if hospital visiting rules or parental infection mean a parent/guardian cannot be physically present.</w:t>
      </w:r>
    </w:p>
    <w:p w14:paraId="5122AD18" w14:textId="5B00AAE2" w:rsidR="00381E8D" w:rsidRPr="00633320" w:rsidDel="00DD668F" w:rsidRDefault="00381E8D" w:rsidP="00F123A0">
      <w:pPr>
        <w:rPr>
          <w:del w:id="128" w:author="Richard Haynes" w:date="2022-03-05T11:57:00Z"/>
        </w:rPr>
      </w:pPr>
    </w:p>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proofErr w:type="gramStart"/>
      <w:r w:rsidR="00B773B4">
        <w:t>)</w:t>
      </w:r>
      <w:r w:rsidR="00153501" w:rsidRPr="00633320">
        <w:t xml:space="preserve"> .</w:t>
      </w:r>
      <w:proofErr w:type="gramEnd"/>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8F2EC2">
      <w:pPr>
        <w:pStyle w:val="Heading2"/>
      </w:pPr>
      <w:bookmarkStart w:id="129" w:name="_Toc34778072"/>
      <w:bookmarkStart w:id="130" w:name="_Toc34778127"/>
      <w:bookmarkStart w:id="131" w:name="_Toc34778276"/>
      <w:bookmarkStart w:id="132" w:name="_Toc34778330"/>
      <w:bookmarkStart w:id="133" w:name="_Toc34778383"/>
      <w:bookmarkStart w:id="134" w:name="_Toc34778463"/>
      <w:bookmarkStart w:id="135" w:name="_Toc34778518"/>
      <w:bookmarkStart w:id="136" w:name="_Toc34778574"/>
      <w:bookmarkStart w:id="137" w:name="_Toc34780052"/>
      <w:bookmarkStart w:id="138" w:name="_Toc34780316"/>
      <w:bookmarkStart w:id="139" w:name="_Toc34780446"/>
      <w:bookmarkStart w:id="140" w:name="_Toc37107290"/>
      <w:bookmarkStart w:id="141" w:name="_Toc38099245"/>
      <w:bookmarkStart w:id="142" w:name="_Toc44674840"/>
      <w:bookmarkStart w:id="143" w:name="_Toc97376056"/>
      <w:bookmarkEnd w:id="129"/>
      <w:bookmarkEnd w:id="130"/>
      <w:bookmarkEnd w:id="131"/>
      <w:bookmarkEnd w:id="132"/>
      <w:bookmarkEnd w:id="133"/>
      <w:bookmarkEnd w:id="134"/>
      <w:bookmarkEnd w:id="135"/>
      <w:bookmarkEnd w:id="136"/>
      <w:bookmarkEnd w:id="137"/>
      <w:bookmarkEnd w:id="138"/>
      <w:bookmarkEnd w:id="139"/>
      <w:r w:rsidRPr="00633320">
        <w:t>B</w:t>
      </w:r>
      <w:r w:rsidR="00EB3117" w:rsidRPr="00633320">
        <w:t>aseline information</w:t>
      </w:r>
      <w:bookmarkEnd w:id="140"/>
      <w:bookmarkEnd w:id="141"/>
      <w:bookmarkEnd w:id="142"/>
      <w:bookmarkEnd w:id="143"/>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42806B9A"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53ACC225" w:rsidR="00DC2416" w:rsidRPr="00633320" w:rsidRDefault="00DC2416" w:rsidP="00E105FD">
      <w:pPr>
        <w:pStyle w:val="ListParagraph"/>
        <w:numPr>
          <w:ilvl w:val="0"/>
          <w:numId w:val="15"/>
        </w:numPr>
      </w:pPr>
      <w:r w:rsidRPr="00633320">
        <w:t xml:space="preserve">SARS-CoV-2 test result </w:t>
      </w:r>
      <w:r w:rsidR="00B72464">
        <w:t>(and/or influenza</w:t>
      </w:r>
      <w:r w:rsidR="00B72464" w:rsidRPr="00633320">
        <w:t xml:space="preserve"> </w:t>
      </w:r>
      <w:r w:rsidR="00B72464">
        <w:t>test result in UK)</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7"/>
      </w:r>
      <w:r w:rsidR="00B30FD7" w:rsidRPr="00633320">
        <w:t>)</w:t>
      </w:r>
    </w:p>
    <w:p w14:paraId="5906CBDB" w14:textId="4B9E0A5F"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r w:rsidR="009C5831">
        <w:t>anti-</w:t>
      </w:r>
      <w:proofErr w:type="spellStart"/>
      <w:r w:rsidR="009C5831">
        <w:t>virals</w:t>
      </w:r>
      <w:proofErr w:type="spellEnd"/>
      <w:r w:rsidRPr="00633320">
        <w:t>)</w:t>
      </w:r>
      <w:r w:rsidR="001D681D">
        <w:t xml:space="preserve"> and prior vaccination</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255CD192" w:rsidR="00A42897" w:rsidRDefault="00A42897" w:rsidP="00F04CCC">
      <w:pPr>
        <w:pStyle w:val="Heading3"/>
      </w:pPr>
      <w:r w:rsidRPr="00633320">
        <w:t xml:space="preserve">Baseline </w:t>
      </w:r>
      <w:r>
        <w:t>sample collection</w:t>
      </w:r>
      <w:r w:rsidR="00F04CCC">
        <w:t xml:space="preserve"> </w:t>
      </w:r>
      <w:r w:rsidR="00F04CCC">
        <w:tab/>
        <w:t>(UK only)</w:t>
      </w:r>
      <w:r w:rsidR="00791A5C">
        <w:rPr>
          <w:rStyle w:val="FootnoteReference"/>
        </w:rPr>
        <w:footnoteReference w:id="8"/>
      </w:r>
    </w:p>
    <w:p w14:paraId="3E08E795" w14:textId="1604594A" w:rsidR="00A42897" w:rsidRDefault="00A42897" w:rsidP="00A42897">
      <w:pPr>
        <w:pStyle w:val="Heading4"/>
      </w:pPr>
      <w:r>
        <w:t>Participants with COVID-19</w:t>
      </w:r>
    </w:p>
    <w:p w14:paraId="3FE220B5" w14:textId="47E84336" w:rsidR="00A42897" w:rsidRDefault="00A42897" w:rsidP="00A42897">
      <w:r>
        <w:t xml:space="preserve">Participants with COVID-19 </w:t>
      </w:r>
      <w:r w:rsidR="00FE4C31">
        <w:t xml:space="preserve">entering </w:t>
      </w:r>
      <w:proofErr w:type="spellStart"/>
      <w:r w:rsidR="00FE4C31">
        <w:t>sotrovimab</w:t>
      </w:r>
      <w:proofErr w:type="spellEnd"/>
      <w:r w:rsidR="000A0CAE">
        <w:t>,</w:t>
      </w:r>
      <w:r w:rsidR="00FE4C31">
        <w:t xml:space="preserve"> </w:t>
      </w:r>
      <w:proofErr w:type="spellStart"/>
      <w:r w:rsidR="00FE4C31">
        <w:t>molnupiravir</w:t>
      </w:r>
      <w:proofErr w:type="spellEnd"/>
      <w:r w:rsidR="00FE4C31">
        <w:t xml:space="preserve"> </w:t>
      </w:r>
      <w:ins w:id="147" w:author="Richard Haynes" w:date="2022-03-08T15:46:00Z">
        <w:r w:rsidR="00B66772">
          <w:t xml:space="preserve">or </w:t>
        </w:r>
        <w:proofErr w:type="spellStart"/>
        <w:r w:rsidR="00B66772">
          <w:t>Paxlovid</w:t>
        </w:r>
        <w:proofErr w:type="spellEnd"/>
        <w:r w:rsidR="00B66772">
          <w:t xml:space="preserve"> </w:t>
        </w:r>
      </w:ins>
      <w:r w:rsidR="00FE4C31">
        <w:t xml:space="preserve">comparisons </w:t>
      </w:r>
      <w:r>
        <w:t xml:space="preserve">should have a serum sample collected </w:t>
      </w:r>
      <w:r w:rsidR="004D1995">
        <w:rPr>
          <w:b/>
        </w:rPr>
        <w:t xml:space="preserve">after obtaining consent and </w:t>
      </w:r>
      <w:r w:rsidRPr="003C491C">
        <w:rPr>
          <w:b/>
        </w:rPr>
        <w:t xml:space="preserve">prior to </w:t>
      </w:r>
      <w:r w:rsidRPr="003C491C">
        <w:rPr>
          <w:b/>
        </w:rPr>
        <w:lastRenderedPageBreak/>
        <w:t>randomisation</w:t>
      </w:r>
      <w:r>
        <w:t xml:space="preserve"> in which presence of SARS-CoV-2 </w:t>
      </w:r>
      <w:r w:rsidR="005359F4">
        <w:t xml:space="preserve">antigen </w:t>
      </w:r>
      <w:r>
        <w:t xml:space="preserve">and antibodies against it may be tested. In addition, a nasal </w:t>
      </w:r>
      <w:del w:id="148" w:author="Richard Haynes" w:date="2022-01-27T16:29:00Z">
        <w:r w:rsidDel="00DE0639">
          <w:delText>and</w:delText>
        </w:r>
        <w:r w:rsidR="005A037E" w:rsidDel="00DE0639">
          <w:delText xml:space="preserve"> oropharyngeal</w:delText>
        </w:r>
        <w:r w:rsidDel="00DE0639">
          <w:delText xml:space="preserve"> </w:delText>
        </w:r>
      </w:del>
      <w:r>
        <w:t xml:space="preserve">swab should be collected in which the </w:t>
      </w:r>
      <w:r w:rsidR="005359F4">
        <w:t xml:space="preserve">level </w:t>
      </w:r>
      <w:r>
        <w:t xml:space="preserve">of SARS-CoV-2 </w:t>
      </w:r>
      <w:r w:rsidR="005359F4">
        <w:t xml:space="preserve">viral RNA (and genotyping for resistance markers) </w:t>
      </w:r>
      <w:r>
        <w:t>will be measured.</w:t>
      </w:r>
    </w:p>
    <w:p w14:paraId="7DB8151A" w14:textId="77777777" w:rsidR="00F04CCC" w:rsidRDefault="00F04CCC" w:rsidP="00A42897"/>
    <w:p w14:paraId="0D81FFD6" w14:textId="306EE003" w:rsidR="00A42897" w:rsidRDefault="00A42897" w:rsidP="00A42897">
      <w:pPr>
        <w:pStyle w:val="Heading4"/>
      </w:pPr>
      <w:r>
        <w:t>Participants with influenza pneumonia</w:t>
      </w:r>
    </w:p>
    <w:p w14:paraId="28948E23" w14:textId="62BE154E" w:rsidR="00A42897" w:rsidRPr="00A42897" w:rsidRDefault="00A42897" w:rsidP="00A42897">
      <w:r>
        <w:t xml:space="preserve">Participants with influenza pneumonia should have a nasal </w:t>
      </w:r>
      <w:del w:id="149" w:author="Richard Haynes" w:date="2022-01-27T16:29:00Z">
        <w:r w:rsidR="00A361EF" w:rsidDel="00DE0639">
          <w:delText xml:space="preserve">and oropharyngeal </w:delText>
        </w:r>
      </w:del>
      <w:r w:rsidR="00F04CCC">
        <w:t xml:space="preserve">swab </w:t>
      </w:r>
      <w:r>
        <w:t>collected in which the presence of influenza virus will be measured.</w:t>
      </w:r>
    </w:p>
    <w:p w14:paraId="4A301638" w14:textId="77777777" w:rsidR="004F244C" w:rsidRPr="00633320" w:rsidRDefault="004F244C" w:rsidP="00F123A0"/>
    <w:p w14:paraId="31D1507D" w14:textId="4393282E" w:rsidR="007341EA" w:rsidRPr="00633320" w:rsidRDefault="00D0631B" w:rsidP="008F2EC2">
      <w:pPr>
        <w:pStyle w:val="Heading2"/>
        <w:rPr>
          <w:lang w:val="en-GB"/>
        </w:rPr>
      </w:pPr>
      <w:bookmarkStart w:id="150" w:name="_Toc34778074"/>
      <w:bookmarkStart w:id="151" w:name="_Toc34778129"/>
      <w:bookmarkStart w:id="152" w:name="_Toc34778278"/>
      <w:bookmarkStart w:id="153" w:name="_Toc34778332"/>
      <w:bookmarkStart w:id="154" w:name="_Toc34778385"/>
      <w:bookmarkStart w:id="155" w:name="_Toc34778465"/>
      <w:bookmarkStart w:id="156" w:name="_Toc34778520"/>
      <w:bookmarkStart w:id="157" w:name="_Toc34778576"/>
      <w:bookmarkStart w:id="158" w:name="_Toc34780054"/>
      <w:bookmarkStart w:id="159" w:name="_Toc34780318"/>
      <w:bookmarkStart w:id="160" w:name="_Toc34780448"/>
      <w:bookmarkStart w:id="161" w:name="_Toc34778076"/>
      <w:bookmarkStart w:id="162" w:name="_Toc34778131"/>
      <w:bookmarkStart w:id="163" w:name="_Toc34778280"/>
      <w:bookmarkStart w:id="164" w:name="_Toc34778334"/>
      <w:bookmarkStart w:id="165" w:name="_Toc34778387"/>
      <w:bookmarkStart w:id="166" w:name="_Toc34778467"/>
      <w:bookmarkStart w:id="167" w:name="_Toc34778522"/>
      <w:bookmarkStart w:id="168" w:name="_Toc34778578"/>
      <w:bookmarkStart w:id="169" w:name="_Toc34780056"/>
      <w:bookmarkStart w:id="170" w:name="_Toc34780320"/>
      <w:bookmarkStart w:id="171" w:name="_Toc34780450"/>
      <w:bookmarkStart w:id="172" w:name="_Toc37770909"/>
      <w:bookmarkStart w:id="173" w:name="_Toc37771565"/>
      <w:bookmarkStart w:id="174" w:name="_Toc38099246"/>
      <w:bookmarkStart w:id="175" w:name="_Toc44674841"/>
      <w:bookmarkStart w:id="176" w:name="_Ref54422467"/>
      <w:bookmarkStart w:id="177" w:name="_Toc97376057"/>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roofErr w:type="spellStart"/>
      <w:r>
        <w:t>Randomised</w:t>
      </w:r>
      <w:proofErr w:type="spellEnd"/>
      <w:r>
        <w:t xml:space="preserve"> allocation of treatment for COVID-19</w:t>
      </w:r>
      <w:bookmarkEnd w:id="174"/>
      <w:bookmarkEnd w:id="175"/>
      <w:bookmarkEnd w:id="176"/>
      <w:bookmarkEnd w:id="177"/>
    </w:p>
    <w:p w14:paraId="4609A5B3" w14:textId="4C662526"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confirmed SARS-CoV-2 infection </w:t>
      </w:r>
      <w:r w:rsidR="007D0C06" w:rsidRPr="00633320">
        <w:t xml:space="preserve">will be </w:t>
      </w:r>
      <w:r w:rsidR="00984697" w:rsidRPr="00633320">
        <w:t xml:space="preserve">allocated </w:t>
      </w:r>
      <w:r w:rsidR="003C491C">
        <w:t xml:space="preserve">treatment(s)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xml:space="preserve">. </w:t>
      </w:r>
    </w:p>
    <w:p w14:paraId="7B269925" w14:textId="77777777" w:rsidR="00720B07" w:rsidRPr="00633320" w:rsidRDefault="00720B07" w:rsidP="00F123A0"/>
    <w:p w14:paraId="730D4E2A" w14:textId="44347662" w:rsidR="00913157" w:rsidRPr="00633320" w:rsidRDefault="005026EF" w:rsidP="00F04CCC">
      <w:pPr>
        <w:pStyle w:val="Heading3"/>
      </w:pPr>
      <w:bookmarkStart w:id="178" w:name="_Toc40166725"/>
      <w:bookmarkStart w:id="179" w:name="_Toc40209059"/>
      <w:bookmarkStart w:id="180" w:name="_Toc40209117"/>
      <w:bookmarkStart w:id="181" w:name="_Toc40209175"/>
      <w:bookmarkStart w:id="182" w:name="_Toc40209233"/>
      <w:bookmarkStart w:id="183" w:name="_Toc40252655"/>
      <w:bookmarkEnd w:id="178"/>
      <w:bookmarkEnd w:id="179"/>
      <w:bookmarkEnd w:id="180"/>
      <w:bookmarkEnd w:id="181"/>
      <w:bookmarkEnd w:id="182"/>
      <w:bookmarkEnd w:id="183"/>
      <w:proofErr w:type="spellStart"/>
      <w:r>
        <w:t>R</w:t>
      </w:r>
      <w:r w:rsidR="00913157" w:rsidRPr="00633320">
        <w:t>andomisation</w:t>
      </w:r>
      <w:proofErr w:type="spellEnd"/>
      <w:r w:rsidR="00913157" w:rsidRPr="00633320">
        <w:t xml:space="preserve"> part E</w:t>
      </w:r>
    </w:p>
    <w:p w14:paraId="607C8908" w14:textId="6112E633" w:rsidR="00913157" w:rsidRPr="00633320" w:rsidRDefault="005026EF" w:rsidP="00913157">
      <w:pPr>
        <w:rPr>
          <w:b/>
        </w:rPr>
      </w:pPr>
      <w:r>
        <w:t>Eligible patients (a</w:t>
      </w:r>
      <w:r w:rsidR="00913157" w:rsidRPr="00633320">
        <w:t xml:space="preserve">dult patients </w:t>
      </w:r>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with clinical evidence of hypoxia (i.e. receiving oxygen or with oxygen saturations &lt;92% on room air)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913157">
      <w:pPr>
        <w:rPr>
          <w:b/>
        </w:rPr>
      </w:pPr>
      <w:r w:rsidRPr="003C491C">
        <w:rPr>
          <w:b/>
        </w:rPr>
        <w:sym w:font="Symbol" w:char="F0B7"/>
      </w:r>
      <w:r w:rsidRPr="003C491C">
        <w:rPr>
          <w:b/>
        </w:rPr>
        <w:t xml:space="preserve"> No additional treatment</w:t>
      </w:r>
      <w:r w:rsidR="00173E29" w:rsidRPr="003C491C">
        <w:rPr>
          <w:rStyle w:val="FootnoteReference"/>
          <w:b/>
        </w:rPr>
        <w:footnoteReference w:id="9"/>
      </w:r>
      <w:r w:rsidRPr="003C491C">
        <w:rPr>
          <w:b/>
        </w:rPr>
        <w:t xml:space="preserve"> </w:t>
      </w:r>
    </w:p>
    <w:p w14:paraId="6E1ADAB1" w14:textId="77777777" w:rsidR="00913157" w:rsidRPr="00633320" w:rsidRDefault="00913157" w:rsidP="00913157"/>
    <w:p w14:paraId="1744A806" w14:textId="635CA5A5"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10"/>
      </w:r>
      <w:r w:rsidR="0038151E" w:rsidRPr="0038151E">
        <w:rPr>
          <w:vertAlign w:val="superscript"/>
        </w:rPr>
        <w:t>,</w:t>
      </w:r>
      <w:r w:rsidRPr="00633320">
        <w:rPr>
          <w:vertAlign w:val="superscript"/>
        </w:rPr>
        <w:footnoteReference w:id="11"/>
      </w:r>
    </w:p>
    <w:p w14:paraId="3FEE9B10" w14:textId="77777777" w:rsidR="00913157" w:rsidRPr="00633320" w:rsidRDefault="00913157" w:rsidP="00913157"/>
    <w:p w14:paraId="54A6E89A" w14:textId="59BA76C0" w:rsidR="006144C0" w:rsidRPr="00633320" w:rsidRDefault="00586461" w:rsidP="00F04CCC">
      <w:pPr>
        <w:pStyle w:val="Heading3"/>
      </w:pPr>
      <w:proofErr w:type="spellStart"/>
      <w:r>
        <w:t>R</w:t>
      </w:r>
      <w:r w:rsidR="006144C0" w:rsidRPr="00633320">
        <w:t>andomisation</w:t>
      </w:r>
      <w:proofErr w:type="spellEnd"/>
      <w:r w:rsidR="006144C0" w:rsidRPr="00633320">
        <w:t xml:space="preserve"> part </w:t>
      </w:r>
      <w:r w:rsidR="006144C0">
        <w:t>F</w:t>
      </w:r>
      <w:r w:rsidR="006144C0" w:rsidRPr="00633320">
        <w:t xml:space="preserve">: </w:t>
      </w:r>
    </w:p>
    <w:p w14:paraId="22362DB2" w14:textId="6A4028AF" w:rsidR="006144C0" w:rsidRPr="00633320" w:rsidRDefault="005026EF" w:rsidP="006144C0">
      <w:pPr>
        <w:rPr>
          <w:b/>
        </w:rPr>
      </w:pPr>
      <w:r>
        <w:t>Eligible patients (a</w:t>
      </w:r>
      <w:r w:rsidR="006144C0" w:rsidRPr="00633320">
        <w:t>dult patients</w:t>
      </w:r>
      <w:r>
        <w:t xml:space="preserve"> ≥18 years old</w:t>
      </w:r>
      <w:r w:rsidR="00093F55">
        <w:t>)</w:t>
      </w:r>
      <w:r w:rsidR="006144C0" w:rsidRPr="00633320">
        <w:t xml:space="preserve"> may be randomised </w:t>
      </w:r>
      <w:r>
        <w:t xml:space="preserve">in a 1:1 ratio </w:t>
      </w:r>
      <w:r w:rsidR="006144C0" w:rsidRPr="00633320">
        <w:t>to one of the arms listed below.</w:t>
      </w:r>
    </w:p>
    <w:p w14:paraId="1383BFA9" w14:textId="77777777" w:rsidR="006144C0" w:rsidRPr="00633320" w:rsidRDefault="006144C0" w:rsidP="006144C0"/>
    <w:p w14:paraId="405C8080" w14:textId="5329AB88" w:rsidR="006144C0" w:rsidRPr="003C491C" w:rsidRDefault="006144C0" w:rsidP="006144C0">
      <w:pPr>
        <w:rPr>
          <w:b/>
        </w:rPr>
      </w:pPr>
      <w:r w:rsidRPr="003C491C">
        <w:rPr>
          <w:b/>
        </w:rPr>
        <w:sym w:font="Symbol" w:char="F0B7"/>
      </w:r>
      <w:r w:rsidRPr="003C491C">
        <w:rPr>
          <w:b/>
        </w:rPr>
        <w:t xml:space="preserve"> No additional treatment </w:t>
      </w:r>
    </w:p>
    <w:p w14:paraId="37BA7AA1" w14:textId="77777777" w:rsidR="006144C0" w:rsidRPr="00633320" w:rsidRDefault="006144C0" w:rsidP="006144C0"/>
    <w:p w14:paraId="07FF3AF3" w14:textId="7D1D15CF" w:rsidR="006144C0" w:rsidRDefault="006144C0" w:rsidP="006144C0">
      <w:r w:rsidRPr="00633320">
        <w:sym w:font="Symbol" w:char="F0B7"/>
      </w:r>
      <w:r w:rsidRPr="00633320">
        <w:t xml:space="preserve"> </w:t>
      </w:r>
      <w:proofErr w:type="spellStart"/>
      <w:r w:rsidRPr="006144C0">
        <w:rPr>
          <w:b/>
        </w:rPr>
        <w:t>Empagliflozin</w:t>
      </w:r>
      <w:proofErr w:type="spellEnd"/>
      <w:r>
        <w:rPr>
          <w:b/>
        </w:rPr>
        <w:t xml:space="preserve"> 10 mg once daily</w:t>
      </w:r>
      <w:r>
        <w:t xml:space="preserve"> by mouth for </w:t>
      </w:r>
      <w:r w:rsidR="00FA08CD">
        <w:t>28 days (or until discharge, if earlier)</w:t>
      </w:r>
      <w:r>
        <w:t>.</w:t>
      </w:r>
      <w:r w:rsidR="00285583">
        <w:t xml:space="preserve"> Participants </w:t>
      </w:r>
      <w:r w:rsidR="00525F3A">
        <w:t xml:space="preserve">with diabetes </w:t>
      </w:r>
      <w:r w:rsidR="00285583">
        <w:t xml:space="preserve">allocated </w:t>
      </w:r>
      <w:proofErr w:type="spellStart"/>
      <w:r w:rsidR="00285583">
        <w:t>empagliflozin</w:t>
      </w:r>
      <w:proofErr w:type="spellEnd"/>
      <w:r w:rsidR="00285583">
        <w:t xml:space="preserve"> should have daily ketone checks while taking the treatment (see Appendix 2 for further details).</w:t>
      </w:r>
    </w:p>
    <w:p w14:paraId="205FD0F0" w14:textId="3BB83266" w:rsidR="00A42897" w:rsidRPr="00633320" w:rsidRDefault="00A42897" w:rsidP="00F04CCC">
      <w:pPr>
        <w:pStyle w:val="Heading3"/>
      </w:pPr>
      <w:proofErr w:type="spellStart"/>
      <w:r>
        <w:lastRenderedPageBreak/>
        <w:t>R</w:t>
      </w:r>
      <w:r w:rsidRPr="00633320">
        <w:t>andomisation</w:t>
      </w:r>
      <w:proofErr w:type="spellEnd"/>
      <w:r w:rsidRPr="00633320">
        <w:t xml:space="preserve"> part </w:t>
      </w:r>
      <w:r>
        <w:t>J</w:t>
      </w:r>
      <w:r w:rsidR="00F04CCC">
        <w:t xml:space="preserve"> </w:t>
      </w:r>
      <w:r w:rsidR="00F04CCC">
        <w:tab/>
        <w:t>(UK only)</w:t>
      </w:r>
      <w:r w:rsidRPr="00633320">
        <w:t xml:space="preserve">: </w:t>
      </w:r>
    </w:p>
    <w:p w14:paraId="1D15D65E" w14:textId="55F41036" w:rsidR="00A42897" w:rsidRPr="00633320" w:rsidRDefault="00A42897" w:rsidP="00A42897">
      <w:pPr>
        <w:rPr>
          <w:b/>
        </w:rPr>
      </w:pPr>
      <w:r>
        <w:t>Eligible patients (</w:t>
      </w:r>
      <w:r w:rsidRPr="00633320">
        <w:t>patients</w:t>
      </w:r>
      <w:r>
        <w:t xml:space="preserve"> ≥12 years old</w:t>
      </w:r>
      <w:r w:rsidR="00093F55">
        <w:t>)</w:t>
      </w:r>
      <w:r>
        <w:t xml:space="preserve"> </w:t>
      </w:r>
      <w:r w:rsidRPr="00633320">
        <w:t xml:space="preserve">may be randomised </w:t>
      </w:r>
      <w:r>
        <w:t xml:space="preserve">in a 1:1 ratio </w:t>
      </w:r>
      <w:r w:rsidRPr="00633320">
        <w:t>to one of the arms listed below.</w:t>
      </w:r>
    </w:p>
    <w:p w14:paraId="69CD9A0E" w14:textId="77777777" w:rsidR="00A42897" w:rsidRPr="00633320" w:rsidRDefault="00A42897" w:rsidP="00A42897"/>
    <w:p w14:paraId="0F9BF6FC" w14:textId="77777777" w:rsidR="00A42897" w:rsidRPr="003C491C" w:rsidRDefault="00A42897" w:rsidP="00A42897">
      <w:pPr>
        <w:rPr>
          <w:b/>
        </w:rPr>
      </w:pPr>
      <w:r w:rsidRPr="003C491C">
        <w:rPr>
          <w:b/>
        </w:rPr>
        <w:sym w:font="Symbol" w:char="F0B7"/>
      </w:r>
      <w:r w:rsidRPr="003C491C">
        <w:rPr>
          <w:b/>
        </w:rPr>
        <w:t xml:space="preserve"> No additional treatment </w:t>
      </w:r>
    </w:p>
    <w:p w14:paraId="6D5EEA99" w14:textId="77777777" w:rsidR="00A42897" w:rsidRPr="00633320" w:rsidRDefault="00A42897" w:rsidP="00A42897"/>
    <w:p w14:paraId="6D5AF39A" w14:textId="5101D088" w:rsidR="00A42897" w:rsidRDefault="00A42897" w:rsidP="00A42897">
      <w:r w:rsidRPr="00633320">
        <w:sym w:font="Symbol" w:char="F0B7"/>
      </w:r>
      <w:r w:rsidRPr="00633320">
        <w:t xml:space="preserve"> </w:t>
      </w:r>
      <w:proofErr w:type="spellStart"/>
      <w:r>
        <w:rPr>
          <w:b/>
        </w:rPr>
        <w:t>Sotrovimab</w:t>
      </w:r>
      <w:proofErr w:type="spellEnd"/>
      <w:r>
        <w:rPr>
          <w:b/>
        </w:rPr>
        <w:t xml:space="preserve"> </w:t>
      </w:r>
      <w:r w:rsidR="008F2EC2">
        <w:rPr>
          <w:b/>
        </w:rPr>
        <w:t>10</w:t>
      </w:r>
      <w:r>
        <w:rPr>
          <w:b/>
        </w:rPr>
        <w:t xml:space="preserve">00 mg </w:t>
      </w:r>
      <w:r w:rsidR="007C3378">
        <w:rPr>
          <w:b/>
        </w:rPr>
        <w:t>in 100 mL 0.9% sodium chloride or 5% dextrose</w:t>
      </w:r>
      <w:r>
        <w:rPr>
          <w:b/>
        </w:rPr>
        <w:t xml:space="preserve"> </w:t>
      </w:r>
      <w:r>
        <w:t xml:space="preserve">by intravenous infusion </w:t>
      </w:r>
      <w:r w:rsidR="007C3378">
        <w:t xml:space="preserve">over 1 hour </w:t>
      </w:r>
      <w:r>
        <w:t xml:space="preserve">as soon as possible after randomisation. </w:t>
      </w:r>
    </w:p>
    <w:p w14:paraId="6B537F72" w14:textId="514C5E00" w:rsidR="00A42897" w:rsidRPr="00633320" w:rsidRDefault="00A42897" w:rsidP="00F04CCC">
      <w:pPr>
        <w:pStyle w:val="Heading3"/>
      </w:pPr>
      <w:proofErr w:type="spellStart"/>
      <w:r>
        <w:t>R</w:t>
      </w:r>
      <w:r w:rsidRPr="00633320">
        <w:t>andomisation</w:t>
      </w:r>
      <w:proofErr w:type="spellEnd"/>
      <w:r w:rsidRPr="00633320">
        <w:t xml:space="preserve"> part </w:t>
      </w:r>
      <w:r>
        <w:t>K</w:t>
      </w:r>
      <w:del w:id="184" w:author="Richard Haynes" w:date="2022-02-02T08:56:00Z">
        <w:r w:rsidR="00F04CCC" w:rsidDel="00641BA0">
          <w:delText xml:space="preserve"> </w:delText>
        </w:r>
        <w:r w:rsidR="00F04CCC" w:rsidDel="00641BA0">
          <w:tab/>
          <w:delText>(UK only)</w:delText>
        </w:r>
      </w:del>
      <w:r w:rsidRPr="00633320">
        <w:t xml:space="preserve">: </w:t>
      </w:r>
    </w:p>
    <w:p w14:paraId="7D4D2488" w14:textId="5003BF4A" w:rsidR="00A42897" w:rsidRPr="00633320" w:rsidRDefault="00A42897" w:rsidP="00A42897">
      <w:pPr>
        <w:rPr>
          <w:b/>
        </w:rPr>
      </w:pPr>
      <w:r>
        <w:t>Eligible patients (</w:t>
      </w:r>
      <w:r w:rsidRPr="00633320">
        <w:t>patients</w:t>
      </w:r>
      <w:r>
        <w:t xml:space="preserve"> ≥18 years old</w:t>
      </w:r>
      <w:r w:rsidR="00093F55">
        <w:t>)</w:t>
      </w:r>
      <w:r w:rsidRPr="00633320">
        <w:t xml:space="preserve"> may be randomised </w:t>
      </w:r>
      <w:r>
        <w:t xml:space="preserve">in a 1:1 ratio </w:t>
      </w:r>
      <w:r w:rsidRPr="00633320">
        <w:t>to one of the arms listed below.</w:t>
      </w:r>
    </w:p>
    <w:p w14:paraId="137F79CF" w14:textId="77777777" w:rsidR="00A42897" w:rsidRPr="00633320" w:rsidRDefault="00A42897" w:rsidP="00A42897"/>
    <w:p w14:paraId="1C70AC2E" w14:textId="77777777" w:rsidR="00A42897" w:rsidRPr="003C491C" w:rsidRDefault="00A42897" w:rsidP="00A42897">
      <w:pPr>
        <w:rPr>
          <w:b/>
        </w:rPr>
      </w:pPr>
      <w:r w:rsidRPr="003C491C">
        <w:rPr>
          <w:b/>
        </w:rPr>
        <w:sym w:font="Symbol" w:char="F0B7"/>
      </w:r>
      <w:r w:rsidRPr="003C491C">
        <w:rPr>
          <w:b/>
        </w:rPr>
        <w:t xml:space="preserve"> No additional treatment </w:t>
      </w:r>
    </w:p>
    <w:p w14:paraId="298A1A1C" w14:textId="77777777" w:rsidR="00A42897" w:rsidRPr="00633320" w:rsidRDefault="00A42897" w:rsidP="00A42897"/>
    <w:p w14:paraId="08A137E8" w14:textId="328B520E" w:rsidR="00A42897" w:rsidRDefault="00A42897" w:rsidP="006144C0">
      <w:r w:rsidRPr="00633320">
        <w:sym w:font="Symbol" w:char="F0B7"/>
      </w:r>
      <w:r w:rsidRPr="00633320">
        <w:t xml:space="preserve"> </w:t>
      </w:r>
      <w:proofErr w:type="spellStart"/>
      <w:r>
        <w:rPr>
          <w:b/>
        </w:rPr>
        <w:t>Molnupiravir</w:t>
      </w:r>
      <w:proofErr w:type="spellEnd"/>
      <w:r>
        <w:rPr>
          <w:b/>
        </w:rPr>
        <w:t xml:space="preserve"> 800 mg twice daily </w:t>
      </w:r>
      <w:r w:rsidRPr="00F04CCC">
        <w:t>for 5 days</w:t>
      </w:r>
      <w:r>
        <w:rPr>
          <w:b/>
        </w:rPr>
        <w:t xml:space="preserve"> </w:t>
      </w:r>
      <w:r>
        <w:t xml:space="preserve">by </w:t>
      </w:r>
      <w:proofErr w:type="spellStart"/>
      <w:r w:rsidR="00F04CCC">
        <w:t>mouth</w:t>
      </w:r>
      <w:r w:rsidR="00BE70B1" w:rsidRPr="00BE70B1">
        <w:rPr>
          <w:vertAlign w:val="superscript"/>
        </w:rPr>
        <w:t>k</w:t>
      </w:r>
      <w:proofErr w:type="spellEnd"/>
      <w:r>
        <w:t xml:space="preserve">. </w:t>
      </w:r>
    </w:p>
    <w:p w14:paraId="3C3E1B88" w14:textId="77777777" w:rsidR="00B66772" w:rsidRPr="00633320" w:rsidRDefault="00B66772" w:rsidP="00B66772">
      <w:pPr>
        <w:pStyle w:val="Heading3"/>
        <w:rPr>
          <w:ins w:id="185" w:author="Richard Haynes" w:date="2022-03-08T15:45:00Z"/>
        </w:rPr>
      </w:pPr>
      <w:bookmarkStart w:id="186" w:name="_Toc82605507"/>
      <w:bookmarkStart w:id="187" w:name="_Toc97376058"/>
      <w:proofErr w:type="spellStart"/>
      <w:ins w:id="188" w:author="Richard Haynes" w:date="2022-03-08T15:45:00Z">
        <w:r>
          <w:t>R</w:t>
        </w:r>
        <w:r w:rsidRPr="00633320">
          <w:t>andomisation</w:t>
        </w:r>
        <w:proofErr w:type="spellEnd"/>
        <w:r w:rsidRPr="00633320">
          <w:t xml:space="preserve"> part </w:t>
        </w:r>
        <w:r>
          <w:t xml:space="preserve">L </w:t>
        </w:r>
        <w:r>
          <w:tab/>
          <w:t>(UK only)</w:t>
        </w:r>
        <w:r w:rsidRPr="00633320">
          <w:t xml:space="preserve">: </w:t>
        </w:r>
      </w:ins>
    </w:p>
    <w:p w14:paraId="35B2FB0A" w14:textId="77777777" w:rsidR="00B66772" w:rsidRPr="00633320" w:rsidRDefault="00B66772" w:rsidP="00B66772">
      <w:pPr>
        <w:rPr>
          <w:ins w:id="189" w:author="Richard Haynes" w:date="2022-03-08T15:45:00Z"/>
          <w:b/>
        </w:rPr>
      </w:pPr>
      <w:ins w:id="190" w:author="Richard Haynes" w:date="2022-03-08T15:45:00Z">
        <w:r>
          <w:t>Eligible patients (</w:t>
        </w:r>
        <w:r w:rsidRPr="00633320">
          <w:t>patients</w:t>
        </w:r>
        <w:r>
          <w:t xml:space="preserve"> ≥18 years old)</w:t>
        </w:r>
        <w:r w:rsidRPr="00633320">
          <w:t xml:space="preserve"> may be randomised </w:t>
        </w:r>
        <w:r>
          <w:t xml:space="preserve">in a 1:1 ratio </w:t>
        </w:r>
        <w:r w:rsidRPr="00633320">
          <w:t>to one of the arms listed below.</w:t>
        </w:r>
      </w:ins>
    </w:p>
    <w:p w14:paraId="2E556CAD" w14:textId="77777777" w:rsidR="00B66772" w:rsidRPr="00633320" w:rsidRDefault="00B66772" w:rsidP="00B66772">
      <w:pPr>
        <w:rPr>
          <w:ins w:id="191" w:author="Richard Haynes" w:date="2022-03-08T15:45:00Z"/>
        </w:rPr>
      </w:pPr>
    </w:p>
    <w:p w14:paraId="1E36EB9C" w14:textId="77777777" w:rsidR="00B66772" w:rsidRPr="003C491C" w:rsidRDefault="00B66772" w:rsidP="00B66772">
      <w:pPr>
        <w:rPr>
          <w:ins w:id="192" w:author="Richard Haynes" w:date="2022-03-08T15:45:00Z"/>
          <w:b/>
        </w:rPr>
      </w:pPr>
      <w:ins w:id="193" w:author="Richard Haynes" w:date="2022-03-08T15:45:00Z">
        <w:r w:rsidRPr="003C491C">
          <w:rPr>
            <w:b/>
          </w:rPr>
          <w:sym w:font="Symbol" w:char="F0B7"/>
        </w:r>
        <w:r w:rsidRPr="003C491C">
          <w:rPr>
            <w:b/>
          </w:rPr>
          <w:t xml:space="preserve"> No additional treatment </w:t>
        </w:r>
      </w:ins>
    </w:p>
    <w:p w14:paraId="3BF99371" w14:textId="77777777" w:rsidR="00B66772" w:rsidRPr="00633320" w:rsidRDefault="00B66772" w:rsidP="00B66772">
      <w:pPr>
        <w:rPr>
          <w:ins w:id="194" w:author="Richard Haynes" w:date="2022-03-08T15:45:00Z"/>
        </w:rPr>
      </w:pPr>
    </w:p>
    <w:p w14:paraId="709A32BC" w14:textId="77777777" w:rsidR="00B66772" w:rsidRDefault="00B66772" w:rsidP="00B66772">
      <w:pPr>
        <w:rPr>
          <w:ins w:id="195" w:author="Richard Haynes" w:date="2022-03-08T15:45:00Z"/>
        </w:rPr>
      </w:pPr>
      <w:ins w:id="196" w:author="Richard Haynes" w:date="2022-03-08T15:45:00Z">
        <w:r w:rsidRPr="00633320">
          <w:sym w:font="Symbol" w:char="F0B7"/>
        </w:r>
        <w:r w:rsidRPr="00633320">
          <w:t xml:space="preserve"> </w:t>
        </w:r>
        <w:proofErr w:type="spellStart"/>
        <w:r>
          <w:rPr>
            <w:b/>
          </w:rPr>
          <w:t>Paxlovid</w:t>
        </w:r>
        <w:proofErr w:type="spellEnd"/>
        <w:r>
          <w:rPr>
            <w:b/>
          </w:rPr>
          <w:t xml:space="preserve"> (</w:t>
        </w:r>
        <w:proofErr w:type="spellStart"/>
        <w:r>
          <w:rPr>
            <w:b/>
          </w:rPr>
          <w:t>nirmatrelvir</w:t>
        </w:r>
        <w:proofErr w:type="spellEnd"/>
        <w:r>
          <w:rPr>
            <w:b/>
          </w:rPr>
          <w:t xml:space="preserve">/ritonavir) 300/100 mg twice daily </w:t>
        </w:r>
        <w:r w:rsidRPr="00F04CCC">
          <w:t>for 5 days</w:t>
        </w:r>
        <w:r>
          <w:rPr>
            <w:b/>
          </w:rPr>
          <w:t xml:space="preserve"> </w:t>
        </w:r>
        <w:r>
          <w:t xml:space="preserve">by </w:t>
        </w:r>
        <w:proofErr w:type="spellStart"/>
        <w:r>
          <w:t>mouth</w:t>
        </w:r>
        <w:r w:rsidRPr="00BE70B1">
          <w:rPr>
            <w:vertAlign w:val="superscript"/>
          </w:rPr>
          <w:t>k</w:t>
        </w:r>
        <w:proofErr w:type="spellEnd"/>
        <w:r>
          <w:t xml:space="preserve">. </w:t>
        </w:r>
      </w:ins>
    </w:p>
    <w:p w14:paraId="66994A95" w14:textId="77777777" w:rsidR="00B66772" w:rsidRPr="00633320" w:rsidRDefault="00B66772" w:rsidP="00B66772">
      <w:pPr>
        <w:rPr>
          <w:ins w:id="197" w:author="Richard Haynes" w:date="2022-03-08T15:45:00Z"/>
        </w:rPr>
      </w:pPr>
    </w:p>
    <w:p w14:paraId="4C11EEBC" w14:textId="77777777" w:rsidR="00A9005C" w:rsidRPr="00633320" w:rsidRDefault="00A9005C" w:rsidP="008F2EC2">
      <w:pPr>
        <w:pStyle w:val="Heading2"/>
      </w:pPr>
      <w:proofErr w:type="spellStart"/>
      <w:r>
        <w:t>Randomised</w:t>
      </w:r>
      <w:proofErr w:type="spellEnd"/>
      <w:r>
        <w:t xml:space="preserve"> allocation of treatment for influenza</w:t>
      </w:r>
      <w:r>
        <w:tab/>
        <w:t>(UK only)</w:t>
      </w:r>
      <w:bookmarkEnd w:id="186"/>
      <w:bookmarkEnd w:id="187"/>
    </w:p>
    <w:p w14:paraId="6700899F" w14:textId="5FDAAF8B" w:rsidR="00A9005C" w:rsidRPr="00633320" w:rsidRDefault="00A9005C" w:rsidP="00A9005C">
      <w:r w:rsidRPr="00633320">
        <w:t xml:space="preserve">In addition to receiving usual care, eligible patients </w:t>
      </w:r>
      <w:r>
        <w:t xml:space="preserve">with confirmed influenza A or B infection </w:t>
      </w:r>
      <w:r w:rsidRPr="00633320">
        <w:t xml:space="preserve">will be allocated </w:t>
      </w:r>
      <w:r w:rsidR="003C491C">
        <w:t xml:space="preserve">treatment(s) </w:t>
      </w:r>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p>
    <w:p w14:paraId="1AAC851C" w14:textId="77777777" w:rsidR="00A9005C" w:rsidRPr="00633320" w:rsidRDefault="00A9005C" w:rsidP="00F04CCC">
      <w:pPr>
        <w:pStyle w:val="Heading3"/>
      </w:pPr>
      <w:proofErr w:type="spellStart"/>
      <w:r>
        <w:t>R</w:t>
      </w:r>
      <w:r w:rsidRPr="00633320">
        <w:t>andomisation</w:t>
      </w:r>
      <w:proofErr w:type="spellEnd"/>
      <w:r w:rsidRPr="00633320">
        <w:t xml:space="preserve"> part </w:t>
      </w:r>
      <w:r>
        <w:t>G</w:t>
      </w:r>
      <w:r w:rsidRPr="00633320">
        <w:t>:</w:t>
      </w:r>
      <w:r>
        <w:tab/>
        <w:t>(UK only)</w:t>
      </w:r>
    </w:p>
    <w:p w14:paraId="677B4FAC" w14:textId="638D3F63" w:rsidR="00A9005C" w:rsidRPr="00633320" w:rsidRDefault="00A9005C" w:rsidP="00A9005C">
      <w:r w:rsidRPr="00633320">
        <w:t xml:space="preserve">Eligible patients </w:t>
      </w:r>
      <w:r>
        <w:t>(≥12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63B1CF71" w:rsidR="00A9005C" w:rsidRPr="009A554B" w:rsidRDefault="00A9005C" w:rsidP="00A9005C">
      <w:pPr>
        <w:pStyle w:val="Default"/>
        <w:numPr>
          <w:ilvl w:val="0"/>
          <w:numId w:val="21"/>
        </w:numPr>
        <w:contextualSpacing/>
        <w:jc w:val="both"/>
      </w:pPr>
      <w:proofErr w:type="spellStart"/>
      <w:r w:rsidRPr="009A554B">
        <w:rPr>
          <w:b/>
          <w:bCs/>
        </w:rPr>
        <w:t>Baloxavir</w:t>
      </w:r>
      <w:proofErr w:type="spellEnd"/>
      <w:r w:rsidRPr="009A554B">
        <w:rPr>
          <w:b/>
          <w:bCs/>
        </w:rPr>
        <w:t xml:space="preserve"> </w:t>
      </w:r>
      <w:proofErr w:type="spellStart"/>
      <w:r w:rsidRPr="009A554B">
        <w:rPr>
          <w:b/>
          <w:bCs/>
        </w:rPr>
        <w:t>marboxil</w:t>
      </w:r>
      <w:proofErr w:type="spellEnd"/>
      <w:r w:rsidRPr="009A554B">
        <w:rPr>
          <w:b/>
          <w:bCs/>
        </w:rPr>
        <w:t xml:space="preserve"> 40mg (or 80mg if weight ≥80kg) </w:t>
      </w:r>
      <w:r>
        <w:rPr>
          <w:b/>
          <w:bCs/>
        </w:rPr>
        <w:t xml:space="preserve">once daily </w:t>
      </w:r>
      <w:r w:rsidRPr="009A554B">
        <w:rPr>
          <w:bCs/>
        </w:rPr>
        <w:t xml:space="preserve">by mouth or </w:t>
      </w:r>
      <w:proofErr w:type="spellStart"/>
      <w:r w:rsidRPr="009A554B">
        <w:rPr>
          <w:bCs/>
        </w:rPr>
        <w:t>nasogastic</w:t>
      </w:r>
      <w:proofErr w:type="spellEnd"/>
      <w:r w:rsidRPr="009A554B">
        <w:rPr>
          <w:bCs/>
        </w:rPr>
        <w:t xml:space="preserve"> tube to be</w:t>
      </w:r>
      <w:r w:rsidRPr="009A554B">
        <w:t xml:space="preserve"> given on day 1 and day </w:t>
      </w:r>
      <w:r>
        <w:t>4</w:t>
      </w:r>
      <w:r>
        <w:rPr>
          <w:rStyle w:val="FootnoteReference"/>
        </w:rPr>
        <w:footnoteReference w:id="12"/>
      </w:r>
      <w:r w:rsidRPr="009A554B">
        <w:t>.</w:t>
      </w:r>
    </w:p>
    <w:p w14:paraId="3EA9A091" w14:textId="77777777" w:rsidR="00A9005C" w:rsidRPr="00633320" w:rsidRDefault="00A9005C" w:rsidP="00F04CCC">
      <w:pPr>
        <w:pStyle w:val="Heading3"/>
      </w:pPr>
      <w:proofErr w:type="spellStart"/>
      <w:r>
        <w:lastRenderedPageBreak/>
        <w:t>R</w:t>
      </w:r>
      <w:r w:rsidRPr="00633320">
        <w:t>andomisation</w:t>
      </w:r>
      <w:proofErr w:type="spellEnd"/>
      <w:r w:rsidRPr="00633320">
        <w:t xml:space="preserve"> part </w:t>
      </w:r>
      <w:r>
        <w:t>H</w:t>
      </w:r>
      <w:r w:rsidRPr="00633320">
        <w:t>:</w:t>
      </w:r>
      <w:r>
        <w:tab/>
        <w:t>(UK only)</w:t>
      </w:r>
    </w:p>
    <w:p w14:paraId="0C81BF02" w14:textId="06CE4B26" w:rsidR="00A9005C" w:rsidRPr="00633320" w:rsidRDefault="00A9005C" w:rsidP="00A9005C">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3CC59547" w:rsidR="00A9005C" w:rsidRPr="00A31D99" w:rsidRDefault="00A9005C" w:rsidP="00A9005C">
      <w:pPr>
        <w:pStyle w:val="Default"/>
        <w:numPr>
          <w:ilvl w:val="0"/>
          <w:numId w:val="21"/>
        </w:numPr>
        <w:contextualSpacing/>
        <w:jc w:val="both"/>
      </w:pPr>
      <w:proofErr w:type="spellStart"/>
      <w:r w:rsidRPr="00A31D99">
        <w:rPr>
          <w:b/>
          <w:bCs/>
        </w:rPr>
        <w:t>Oseltamivir</w:t>
      </w:r>
      <w:proofErr w:type="spellEnd"/>
      <w:r w:rsidRPr="00A31D99">
        <w:rPr>
          <w:b/>
          <w:bCs/>
        </w:rPr>
        <w:t xml:space="preserve"> 75mg twice daily </w:t>
      </w:r>
      <w:r w:rsidRPr="00A31D99">
        <w:rPr>
          <w:bCs/>
        </w:rPr>
        <w:t xml:space="preserve">by mouth or nasogastric tube for five </w:t>
      </w:r>
      <w:proofErr w:type="spellStart"/>
      <w:proofErr w:type="gramStart"/>
      <w:r w:rsidRPr="00A31D99">
        <w:rPr>
          <w:bCs/>
        </w:rPr>
        <w:t>days</w:t>
      </w:r>
      <w:r w:rsidR="00791A5C">
        <w:rPr>
          <w:bCs/>
          <w:vertAlign w:val="superscript"/>
        </w:rPr>
        <w:t>k</w:t>
      </w:r>
      <w:proofErr w:type="spellEnd"/>
      <w:r>
        <w:rPr>
          <w:bCs/>
          <w:vertAlign w:val="superscript"/>
        </w:rPr>
        <w:t>,</w:t>
      </w:r>
      <w:r>
        <w:rPr>
          <w:rStyle w:val="FootnoteReference"/>
          <w:bCs/>
        </w:rPr>
        <w:footnoteReference w:id="13"/>
      </w:r>
      <w:r w:rsidRPr="00A31D99">
        <w:rPr>
          <w:bCs/>
        </w:rPr>
        <w:t>.</w:t>
      </w:r>
      <w:proofErr w:type="gramEnd"/>
    </w:p>
    <w:p w14:paraId="3044BE91" w14:textId="77777777" w:rsidR="00A9005C" w:rsidRPr="00633320" w:rsidRDefault="00A9005C" w:rsidP="00F04CCC">
      <w:pPr>
        <w:pStyle w:val="Heading3"/>
      </w:pPr>
      <w:proofErr w:type="spellStart"/>
      <w:r>
        <w:t>R</w:t>
      </w:r>
      <w:r w:rsidRPr="00633320">
        <w:t>andomisation</w:t>
      </w:r>
      <w:proofErr w:type="spellEnd"/>
      <w:r w:rsidRPr="00633320">
        <w:t xml:space="preserve"> part </w:t>
      </w:r>
      <w:r>
        <w:t>I</w:t>
      </w:r>
      <w:r w:rsidRPr="00633320">
        <w:t>:</w:t>
      </w:r>
      <w:r>
        <w:tab/>
        <w:t>(UK only)</w:t>
      </w:r>
    </w:p>
    <w:p w14:paraId="584F921F" w14:textId="4129D5D0" w:rsidR="00A9005C" w:rsidRPr="00633320" w:rsidRDefault="00A9005C" w:rsidP="00A9005C">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p>
    <w:p w14:paraId="7FA59A1B" w14:textId="60A0241F" w:rsidR="00A9005C" w:rsidRPr="00C17900" w:rsidRDefault="00A9005C" w:rsidP="00A9005C">
      <w:pPr>
        <w:pStyle w:val="Default"/>
        <w:numPr>
          <w:ilvl w:val="0"/>
          <w:numId w:val="22"/>
        </w:numPr>
        <w:contextualSpacing/>
        <w:jc w:val="both"/>
        <w:rPr>
          <w:bCs/>
        </w:rPr>
      </w:pPr>
      <w:r w:rsidRPr="00C17900">
        <w:rPr>
          <w:b/>
        </w:rPr>
        <w:t>No additional treatment</w:t>
      </w:r>
    </w:p>
    <w:p w14:paraId="7A96AA40" w14:textId="77777777" w:rsidR="00C17900" w:rsidRPr="00633320" w:rsidRDefault="00C17900" w:rsidP="00C17900">
      <w:pPr>
        <w:pStyle w:val="Default"/>
        <w:ind w:left="720"/>
        <w:contextualSpacing/>
        <w:jc w:val="both"/>
        <w:rPr>
          <w:bCs/>
        </w:rPr>
      </w:pPr>
    </w:p>
    <w:p w14:paraId="0F15FEC3" w14:textId="51ECE202" w:rsidR="00A9005C" w:rsidRDefault="005253EC" w:rsidP="00A9005C">
      <w:pPr>
        <w:pStyle w:val="ListParagraph"/>
        <w:numPr>
          <w:ilvl w:val="0"/>
          <w:numId w:val="42"/>
        </w:numPr>
      </w:pPr>
      <w:r>
        <w:t>Low</w:t>
      </w:r>
      <w:r w:rsidRPr="00633320">
        <w:t xml:space="preserve">-dose corticosteroids: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4"/>
      </w:r>
    </w:p>
    <w:p w14:paraId="06D015B6" w14:textId="14C760B8" w:rsidR="00D20B52" w:rsidRPr="00633320" w:rsidDel="00DD668F" w:rsidRDefault="000C18BE" w:rsidP="008F2EC2">
      <w:pPr>
        <w:pStyle w:val="Heading2"/>
        <w:rPr>
          <w:del w:id="198" w:author="Richard Haynes" w:date="2022-03-05T11:57:00Z"/>
        </w:rPr>
      </w:pPr>
      <w:bookmarkStart w:id="199" w:name="_Toc37064404"/>
      <w:bookmarkStart w:id="200" w:name="_Toc38099248"/>
      <w:bookmarkStart w:id="201" w:name="_Toc44674845"/>
      <w:bookmarkStart w:id="202" w:name="_Ref54422475"/>
      <w:del w:id="203" w:author="Richard Haynes" w:date="2022-03-05T11:57:00Z">
        <w:r w:rsidDel="00DD668F">
          <w:delText>R</w:delText>
        </w:r>
        <w:r w:rsidR="00D20B52" w:rsidRPr="00633320" w:rsidDel="00DD668F">
          <w:delText xml:space="preserve">andomisation </w:delText>
        </w:r>
        <w:bookmarkEnd w:id="199"/>
        <w:r w:rsidR="00D20B52" w:rsidRPr="00633320" w:rsidDel="00DD668F">
          <w:delText xml:space="preserve">for </w:delText>
        </w:r>
        <w:r w:rsidR="00626D85" w:rsidRPr="00633320" w:rsidDel="00DD668F">
          <w:delText xml:space="preserve">children </w:delText>
        </w:r>
        <w:r w:rsidR="00D20B52" w:rsidRPr="00633320" w:rsidDel="00DD668F">
          <w:delText xml:space="preserve">with </w:delText>
        </w:r>
        <w:bookmarkEnd w:id="200"/>
        <w:bookmarkEnd w:id="201"/>
        <w:bookmarkEnd w:id="202"/>
        <w:r w:rsidR="00CF0880" w:rsidRPr="00633320" w:rsidDel="00DD668F">
          <w:delText>PIMS-TS</w:delText>
        </w:r>
        <w:bookmarkStart w:id="204" w:name="_Toc97376059"/>
        <w:bookmarkEnd w:id="204"/>
      </w:del>
    </w:p>
    <w:p w14:paraId="77DD88C2" w14:textId="4988BEE6" w:rsidR="00D20B52" w:rsidRPr="00633320" w:rsidDel="00DD668F" w:rsidRDefault="00626D85" w:rsidP="00D20B52">
      <w:pPr>
        <w:pStyle w:val="Default"/>
        <w:contextualSpacing/>
        <w:jc w:val="both"/>
        <w:rPr>
          <w:del w:id="205" w:author="Richard Haynes" w:date="2022-03-05T11:57:00Z"/>
        </w:rPr>
      </w:pPr>
      <w:del w:id="206" w:author="Richard Haynes" w:date="2022-03-05T11:57:00Z">
        <w:r w:rsidRPr="00633320" w:rsidDel="00DD668F">
          <w:delText xml:space="preserve">Children (≥1 year old) </w:delText>
        </w:r>
        <w:r w:rsidR="00D20B52" w:rsidRPr="00633320" w:rsidDel="00DD668F">
          <w:delText>with clinical evidence of a hyperinflammatory state may be considered for randomisation if they meet the following criteria:</w:delText>
        </w:r>
        <w:bookmarkStart w:id="207" w:name="_Toc97376060"/>
        <w:bookmarkEnd w:id="207"/>
      </w:del>
    </w:p>
    <w:p w14:paraId="08D469AD" w14:textId="1E106688" w:rsidR="00D20B52" w:rsidRPr="00633320" w:rsidDel="00DD668F" w:rsidRDefault="00D20B52" w:rsidP="00D20B52">
      <w:pPr>
        <w:pStyle w:val="Default"/>
        <w:contextualSpacing/>
        <w:jc w:val="both"/>
        <w:rPr>
          <w:del w:id="208" w:author="Richard Haynes" w:date="2022-03-05T11:57:00Z"/>
        </w:rPr>
      </w:pPr>
      <w:bookmarkStart w:id="209" w:name="_Toc97376061"/>
      <w:bookmarkEnd w:id="209"/>
    </w:p>
    <w:p w14:paraId="489D704F" w14:textId="10E21B91" w:rsidR="00D20B52" w:rsidRPr="00633320" w:rsidDel="00DD668F" w:rsidRDefault="00D20B52" w:rsidP="00942698">
      <w:pPr>
        <w:pStyle w:val="ListParagraph"/>
        <w:numPr>
          <w:ilvl w:val="0"/>
          <w:numId w:val="18"/>
        </w:numPr>
        <w:rPr>
          <w:del w:id="210" w:author="Richard Haynes" w:date="2022-03-05T11:57:00Z"/>
        </w:rPr>
      </w:pPr>
      <w:del w:id="211" w:author="Richard Haynes" w:date="2022-03-05T11:57:00Z">
        <w:r w:rsidRPr="00633320" w:rsidDel="00DD668F">
          <w:delText xml:space="preserve">Clinical evidence of </w:delText>
        </w:r>
        <w:r w:rsidR="00626D85" w:rsidRPr="00633320" w:rsidDel="00DD668F">
          <w:delText>PIMS-TS</w:delText>
        </w:r>
        <w:r w:rsidRPr="00633320" w:rsidDel="00DD668F">
          <w:delText>:</w:delText>
        </w:r>
        <w:bookmarkStart w:id="212" w:name="_Toc97376062"/>
        <w:bookmarkEnd w:id="212"/>
      </w:del>
    </w:p>
    <w:p w14:paraId="6F497FFD" w14:textId="1BEF03A1" w:rsidR="00D20B52" w:rsidRPr="00633320" w:rsidDel="00DD668F" w:rsidRDefault="005D64DF" w:rsidP="00942698">
      <w:pPr>
        <w:pStyle w:val="ListParagraph"/>
        <w:numPr>
          <w:ilvl w:val="1"/>
          <w:numId w:val="18"/>
        </w:numPr>
        <w:rPr>
          <w:del w:id="213" w:author="Richard Haynes" w:date="2022-03-05T11:57:00Z"/>
        </w:rPr>
      </w:pPr>
      <w:del w:id="214" w:author="Richard Haynes" w:date="2022-03-05T11:57:00Z">
        <w:r w:rsidRPr="00633320" w:rsidDel="00DD668F">
          <w:delText>significant systemic disease with persistent pyrexia</w:delText>
        </w:r>
        <w:r w:rsidR="00876E3E" w:rsidRPr="00633320" w:rsidDel="00DD668F">
          <w:delText>, with or without evidence of respiratory involvement</w:delText>
        </w:r>
        <w:r w:rsidRPr="00633320" w:rsidDel="00DD668F">
          <w:delText>)</w:delText>
        </w:r>
        <w:r w:rsidR="00173E29" w:rsidDel="00DD668F">
          <w:rPr>
            <w:rStyle w:val="FootnoteReference"/>
          </w:rPr>
          <w:footnoteReference w:id="15"/>
        </w:r>
        <w:r w:rsidR="006B3C3D" w:rsidRPr="00633320" w:rsidDel="00DD668F">
          <w:delText xml:space="preserve">; </w:delText>
        </w:r>
        <w:r w:rsidR="00D20B52" w:rsidRPr="00633320" w:rsidDel="00DD668F">
          <w:delText>and</w:delText>
        </w:r>
        <w:bookmarkStart w:id="219" w:name="_Toc97376063"/>
        <w:bookmarkEnd w:id="219"/>
      </w:del>
    </w:p>
    <w:p w14:paraId="71BFFC53" w14:textId="3074B08C" w:rsidR="00D20B52" w:rsidRPr="00633320" w:rsidDel="00DD668F" w:rsidRDefault="00D20B52" w:rsidP="00942698">
      <w:pPr>
        <w:pStyle w:val="ListParagraph"/>
        <w:numPr>
          <w:ilvl w:val="1"/>
          <w:numId w:val="18"/>
        </w:numPr>
        <w:rPr>
          <w:del w:id="220" w:author="Richard Haynes" w:date="2022-03-05T11:57:00Z"/>
        </w:rPr>
      </w:pPr>
      <w:del w:id="221" w:author="Richard Haynes" w:date="2022-03-05T11:57:00Z">
        <w:r w:rsidRPr="00633320" w:rsidDel="00DD668F">
          <w:delText xml:space="preserve">C-reactive protein </w:delText>
        </w:r>
        <w:r w:rsidR="006B3C3D" w:rsidRPr="00633320" w:rsidDel="00DD668F">
          <w:delText>≥</w:delText>
        </w:r>
        <w:r w:rsidR="008F69C6" w:rsidRPr="00633320" w:rsidDel="00DD668F">
          <w:delText>75 mg/L</w:delText>
        </w:r>
        <w:bookmarkStart w:id="222" w:name="_Toc97376064"/>
        <w:bookmarkEnd w:id="222"/>
      </w:del>
    </w:p>
    <w:p w14:paraId="6D400040" w14:textId="21BCC768" w:rsidR="005E4A7E" w:rsidRPr="00633320" w:rsidDel="00DD668F" w:rsidRDefault="00D20B52" w:rsidP="00942698">
      <w:pPr>
        <w:pStyle w:val="ListParagraph"/>
        <w:numPr>
          <w:ilvl w:val="0"/>
          <w:numId w:val="18"/>
        </w:numPr>
        <w:rPr>
          <w:del w:id="223" w:author="Richard Haynes" w:date="2022-03-05T11:57:00Z"/>
        </w:rPr>
      </w:pPr>
      <w:del w:id="224" w:author="Richard Haynes" w:date="2022-03-05T11:57:00Z">
        <w:r w:rsidRPr="00633320" w:rsidDel="00DD668F">
          <w:delText>No medical history that might, in the opinion of the attending clinician, put the patient at significant risk if he/she were to participate in this aspect of the RECOVERY trial</w:delText>
        </w:r>
        <w:r w:rsidR="00DE34FB" w:rsidRPr="00633320" w:rsidDel="00DD668F">
          <w:delText>.</w:delText>
        </w:r>
        <w:bookmarkStart w:id="225" w:name="_Toc97376065"/>
        <w:bookmarkEnd w:id="225"/>
      </w:del>
    </w:p>
    <w:p w14:paraId="4B567A14" w14:textId="5ED176CA" w:rsidR="00D20B52" w:rsidRPr="00633320" w:rsidDel="00DD668F" w:rsidRDefault="00F126A2" w:rsidP="005E4A7E">
      <w:pPr>
        <w:pStyle w:val="ListParagraph"/>
        <w:ind w:left="757"/>
        <w:rPr>
          <w:del w:id="226" w:author="Richard Haynes" w:date="2022-03-05T11:57:00Z"/>
        </w:rPr>
      </w:pPr>
      <w:del w:id="227" w:author="Richard Haynes" w:date="2022-03-05T11:57:00Z">
        <w:r w:rsidRPr="00633320" w:rsidDel="00DD668F">
          <w:delText>(</w:delText>
        </w:r>
        <w:r w:rsidR="00DE34FB" w:rsidRPr="00633320" w:rsidDel="00DD668F">
          <w:delText xml:space="preserve">Note: </w:delText>
        </w:r>
        <w:r w:rsidR="005E4A7E" w:rsidRPr="00633320" w:rsidDel="00DD668F">
          <w:delText>P</w:delText>
        </w:r>
        <w:r w:rsidR="00DE34FB" w:rsidRPr="00633320" w:rsidDel="00DD668F">
          <w:delText xml:space="preserve">regnancy </w:delText>
        </w:r>
        <w:r w:rsidR="005E4A7E" w:rsidRPr="00633320" w:rsidDel="00DD668F">
          <w:delText xml:space="preserve">and </w:delText>
        </w:r>
        <w:r w:rsidRPr="00633320" w:rsidDel="00DD668F">
          <w:delText xml:space="preserve">breastfeeding are </w:delText>
        </w:r>
        <w:r w:rsidR="005E4A7E" w:rsidRPr="00633320" w:rsidDel="00DD668F">
          <w:delText xml:space="preserve">not </w:delText>
        </w:r>
        <w:r w:rsidRPr="00633320" w:rsidDel="00DD668F">
          <w:delText xml:space="preserve">specific </w:delText>
        </w:r>
        <w:r w:rsidR="00DE34FB" w:rsidRPr="00633320" w:rsidDel="00DD668F">
          <w:delText xml:space="preserve">exclusion </w:delText>
        </w:r>
        <w:r w:rsidR="00DB6908" w:rsidRPr="00633320" w:rsidDel="00DD668F">
          <w:delText>criteria</w:delText>
        </w:r>
        <w:r w:rsidR="00DE34FB" w:rsidRPr="00633320" w:rsidDel="00DD668F">
          <w:delText>.</w:delText>
        </w:r>
        <w:r w:rsidRPr="00633320" w:rsidDel="00DD668F">
          <w:delText>)</w:delText>
        </w:r>
        <w:bookmarkStart w:id="228" w:name="_Toc97376066"/>
        <w:bookmarkEnd w:id="228"/>
      </w:del>
    </w:p>
    <w:p w14:paraId="1B386B46" w14:textId="24C6F941" w:rsidR="008B3E94" w:rsidRPr="00633320" w:rsidDel="00DD668F" w:rsidRDefault="008B3E94" w:rsidP="008B3E94">
      <w:pPr>
        <w:pStyle w:val="Default"/>
        <w:ind w:left="180"/>
        <w:contextualSpacing/>
        <w:jc w:val="both"/>
        <w:rPr>
          <w:del w:id="229" w:author="Richard Haynes" w:date="2022-03-05T11:57:00Z"/>
        </w:rPr>
      </w:pPr>
      <w:bookmarkStart w:id="230" w:name="_Toc97376067"/>
      <w:bookmarkEnd w:id="230"/>
    </w:p>
    <w:p w14:paraId="10B60DAB" w14:textId="67829F4F" w:rsidR="00D20B52" w:rsidRPr="00633320" w:rsidDel="00DD668F" w:rsidRDefault="00D20B52" w:rsidP="00D20B52">
      <w:pPr>
        <w:pStyle w:val="Default"/>
        <w:contextualSpacing/>
        <w:jc w:val="both"/>
        <w:rPr>
          <w:del w:id="231" w:author="Richard Haynes" w:date="2022-03-05T11:57:00Z"/>
        </w:rPr>
      </w:pPr>
      <w:del w:id="232" w:author="Richard Haynes" w:date="2022-03-05T11:57:00Z">
        <w:r w:rsidRPr="00633320" w:rsidDel="00DD668F">
          <w:delText>Eligible participants may be randomised between the following treatment arms</w:delText>
        </w:r>
        <w:r w:rsidR="00B75F82" w:rsidRPr="00633320" w:rsidDel="00DD668F">
          <w:delText xml:space="preserve"> (see Appendix 3 for dose information)</w:delText>
        </w:r>
        <w:r w:rsidRPr="00633320" w:rsidDel="00DD668F">
          <w:delText xml:space="preserve">: </w:delText>
        </w:r>
        <w:bookmarkStart w:id="233" w:name="_Toc97376068"/>
        <w:bookmarkEnd w:id="233"/>
      </w:del>
    </w:p>
    <w:p w14:paraId="6CD68E85" w14:textId="19269243" w:rsidR="006309BE" w:rsidRPr="00633320" w:rsidDel="00DD668F" w:rsidRDefault="006309BE" w:rsidP="00D20B52">
      <w:pPr>
        <w:pStyle w:val="Default"/>
        <w:contextualSpacing/>
        <w:jc w:val="both"/>
        <w:rPr>
          <w:del w:id="234" w:author="Richard Haynes" w:date="2022-03-05T11:57:00Z"/>
        </w:rPr>
      </w:pPr>
      <w:bookmarkStart w:id="235" w:name="_Toc97376069"/>
      <w:bookmarkEnd w:id="235"/>
    </w:p>
    <w:p w14:paraId="0430BCA5" w14:textId="5927C081" w:rsidR="00B75F82" w:rsidRPr="00633320" w:rsidDel="00DD668F" w:rsidRDefault="00B75F82" w:rsidP="00942698">
      <w:pPr>
        <w:pStyle w:val="ListParagraph"/>
        <w:numPr>
          <w:ilvl w:val="0"/>
          <w:numId w:val="37"/>
        </w:numPr>
        <w:rPr>
          <w:del w:id="236" w:author="Richard Haynes" w:date="2022-03-05T11:57:00Z"/>
        </w:rPr>
      </w:pPr>
      <w:del w:id="237" w:author="Richard Haynes" w:date="2022-03-05T11:57:00Z">
        <w:r w:rsidRPr="00633320" w:rsidDel="00DD668F">
          <w:rPr>
            <w:b/>
          </w:rPr>
          <w:delText>Tocilizumab</w:delText>
        </w:r>
        <w:r w:rsidRPr="00633320" w:rsidDel="00DD668F">
          <w:delText xml:space="preserve"> by intravenous infusion</w:delText>
        </w:r>
        <w:bookmarkStart w:id="238" w:name="_Toc97376070"/>
        <w:bookmarkEnd w:id="238"/>
      </w:del>
    </w:p>
    <w:p w14:paraId="7AB65951" w14:textId="6DF4EA24" w:rsidR="00B75F82" w:rsidRPr="00633320" w:rsidDel="00DD668F" w:rsidRDefault="00B75F82" w:rsidP="00B75F82">
      <w:pPr>
        <w:pStyle w:val="Default"/>
        <w:ind w:left="720"/>
        <w:contextualSpacing/>
        <w:jc w:val="both"/>
        <w:rPr>
          <w:del w:id="239" w:author="Richard Haynes" w:date="2022-03-05T11:57:00Z"/>
        </w:rPr>
      </w:pPr>
      <w:del w:id="240" w:author="Richard Haynes" w:date="2022-03-05T11:57:00Z">
        <w:r w:rsidRPr="00633320" w:rsidDel="00DD668F">
          <w:rPr>
            <w:bCs/>
          </w:rPr>
          <w:delText>Tocilizumab should be given as a single intravenous infusion over 60 minutes in 100ml sodium chloride 0.9%. A second dose may be given ≥12 and &lt;24 hours later if, in the opinion of the attending clinician, the patient’s condition has not improved.</w:delText>
        </w:r>
        <w:bookmarkStart w:id="241" w:name="_Toc97376071"/>
        <w:bookmarkEnd w:id="241"/>
      </w:del>
    </w:p>
    <w:p w14:paraId="2F1530EB" w14:textId="67C757C5" w:rsidR="006C4189" w:rsidRPr="00633320" w:rsidDel="00DD668F" w:rsidRDefault="006C4189" w:rsidP="00B75F82">
      <w:pPr>
        <w:pStyle w:val="Default"/>
        <w:ind w:left="360"/>
        <w:contextualSpacing/>
        <w:jc w:val="both"/>
        <w:rPr>
          <w:del w:id="242" w:author="Richard Haynes" w:date="2022-03-05T11:57:00Z"/>
        </w:rPr>
      </w:pPr>
      <w:bookmarkStart w:id="243" w:name="_Toc97376072"/>
      <w:bookmarkEnd w:id="243"/>
    </w:p>
    <w:p w14:paraId="7DA13BF7" w14:textId="54D73E4E" w:rsidR="000E7995" w:rsidRPr="00633320" w:rsidDel="00DD668F" w:rsidRDefault="00D918C3" w:rsidP="00942698">
      <w:pPr>
        <w:pStyle w:val="ListParagraph"/>
        <w:numPr>
          <w:ilvl w:val="0"/>
          <w:numId w:val="33"/>
        </w:numPr>
        <w:rPr>
          <w:del w:id="244" w:author="Richard Haynes" w:date="2022-03-05T11:57:00Z"/>
        </w:rPr>
      </w:pPr>
      <w:del w:id="245" w:author="Richard Haynes" w:date="2022-03-05T11:57:00Z">
        <w:r w:rsidRPr="00633320" w:rsidDel="00DD668F">
          <w:rPr>
            <w:b/>
          </w:rPr>
          <w:delText>Anakinra</w:delText>
        </w:r>
        <w:r w:rsidR="009E4554" w:rsidRPr="00633320" w:rsidDel="00DD668F">
          <w:delText xml:space="preserve"> subcutaneously or intravenously once daily for 7 days or </w:delText>
        </w:r>
        <w:r w:rsidR="003C491C" w:rsidDel="00DD668F">
          <w:delText xml:space="preserve">until </w:delText>
        </w:r>
        <w:r w:rsidR="009E4554" w:rsidRPr="00633320" w:rsidDel="00DD668F">
          <w:delText>discharge (if sooner).</w:delText>
        </w:r>
        <w:bookmarkStart w:id="246" w:name="_Toc97376073"/>
        <w:bookmarkEnd w:id="246"/>
      </w:del>
    </w:p>
    <w:p w14:paraId="2544CDC0" w14:textId="5E81A88E" w:rsidR="00D918C3" w:rsidRPr="00633320" w:rsidDel="00DD668F" w:rsidRDefault="0085458E" w:rsidP="000E7995">
      <w:pPr>
        <w:pStyle w:val="ListParagraph"/>
        <w:rPr>
          <w:del w:id="247" w:author="Richard Haynes" w:date="2022-03-05T11:57:00Z"/>
        </w:rPr>
      </w:pPr>
      <w:del w:id="248" w:author="Richard Haynes" w:date="2022-03-05T11:57:00Z">
        <w:r w:rsidRPr="00633320" w:rsidDel="00DD668F">
          <w:delText>NB Anakinra will be excluded from the randomisation of children &lt;10 kg in weight.</w:delText>
        </w:r>
        <w:bookmarkStart w:id="249" w:name="_Toc97376074"/>
        <w:bookmarkEnd w:id="249"/>
      </w:del>
    </w:p>
    <w:p w14:paraId="1814C7A0" w14:textId="2F2C2C6C" w:rsidR="006309BE" w:rsidRPr="00633320" w:rsidDel="00DD668F" w:rsidRDefault="006309BE" w:rsidP="000E7995">
      <w:pPr>
        <w:pStyle w:val="ListParagraph"/>
        <w:rPr>
          <w:del w:id="250" w:author="Richard Haynes" w:date="2022-03-05T11:57:00Z"/>
        </w:rPr>
      </w:pPr>
      <w:bookmarkStart w:id="251" w:name="_Toc97376075"/>
      <w:bookmarkEnd w:id="251"/>
    </w:p>
    <w:p w14:paraId="08D3DFB3" w14:textId="3E6A1815" w:rsidR="006309BE" w:rsidRPr="00633320" w:rsidDel="00DD668F" w:rsidRDefault="006309BE" w:rsidP="00942698">
      <w:pPr>
        <w:pStyle w:val="Default"/>
        <w:numPr>
          <w:ilvl w:val="0"/>
          <w:numId w:val="37"/>
        </w:numPr>
        <w:contextualSpacing/>
        <w:jc w:val="both"/>
        <w:rPr>
          <w:del w:id="252" w:author="Richard Haynes" w:date="2022-03-05T11:57:00Z"/>
        </w:rPr>
      </w:pPr>
      <w:del w:id="253" w:author="Richard Haynes" w:date="2022-03-05T11:57:00Z">
        <w:r w:rsidRPr="00633320" w:rsidDel="00DD668F">
          <w:rPr>
            <w:b/>
            <w:bCs/>
          </w:rPr>
          <w:delText>No additional treatment</w:delText>
        </w:r>
        <w:bookmarkStart w:id="254" w:name="_Toc97376076"/>
        <w:bookmarkEnd w:id="254"/>
      </w:del>
    </w:p>
    <w:p w14:paraId="4A5CACC0" w14:textId="4B4C89FE" w:rsidR="009E4554" w:rsidRPr="00633320" w:rsidDel="00DD668F" w:rsidRDefault="009E4554" w:rsidP="006309BE">
      <w:pPr>
        <w:rPr>
          <w:del w:id="255" w:author="Richard Haynes" w:date="2022-03-05T11:57:00Z"/>
        </w:rPr>
      </w:pPr>
      <w:bookmarkStart w:id="256" w:name="_Toc97376077"/>
      <w:bookmarkEnd w:id="256"/>
    </w:p>
    <w:p w14:paraId="5B02816F" w14:textId="4C4AA58C" w:rsidR="00AE40D7" w:rsidRPr="00633320" w:rsidDel="00DD668F" w:rsidRDefault="00AE40D7" w:rsidP="00F123A0">
      <w:pPr>
        <w:rPr>
          <w:del w:id="257" w:author="Richard Haynes" w:date="2022-03-05T11:57:00Z"/>
        </w:rPr>
      </w:pPr>
      <w:del w:id="258" w:author="Richard Haynes" w:date="2022-03-05T11:57:00Z">
        <w:r w:rsidRPr="00633320" w:rsidDel="00DD668F">
          <w:delText xml:space="preserve">The randomisation program will allocate patients in a ratio of </w:delText>
        </w:r>
        <w:r w:rsidR="00BF174B" w:rsidRPr="00633320" w:rsidDel="00DD668F">
          <w:delText>2:2</w:delText>
        </w:r>
        <w:r w:rsidRPr="00633320" w:rsidDel="00DD668F">
          <w:delText xml:space="preserve">:1 </w:delText>
        </w:r>
        <w:r w:rsidR="00E6644A" w:rsidRPr="00633320" w:rsidDel="00DD668F">
          <w:delText>(tocilizum</w:delText>
        </w:r>
        <w:r w:rsidR="00475F95" w:rsidRPr="00633320" w:rsidDel="00DD668F">
          <w:delText>ab</w:delText>
        </w:r>
        <w:r w:rsidR="00E6644A" w:rsidRPr="00633320" w:rsidDel="00DD668F">
          <w:delText xml:space="preserve">:anakinra:no additional treatment) </w:delText>
        </w:r>
        <w:r w:rsidRPr="00633320" w:rsidDel="00DD668F">
          <w:delText xml:space="preserve">between </w:delText>
        </w:r>
        <w:r w:rsidR="00CA5601" w:rsidRPr="00633320" w:rsidDel="00DD668F">
          <w:delText>the arms being evaluated in the second randomisation</w:delText>
        </w:r>
        <w:r w:rsidRPr="00633320" w:rsidDel="00DD668F">
          <w:delText>.</w:delText>
        </w:r>
        <w:r w:rsidR="00DE34FB" w:rsidRPr="00633320" w:rsidDel="00DD668F">
          <w:delText xml:space="preserve"> Participants should receive standard management (including blood tests such as liver function tests and full blood count) according to their clinical need.</w:delText>
        </w:r>
        <w:bookmarkStart w:id="259" w:name="_Toc97376078"/>
        <w:bookmarkEnd w:id="259"/>
      </w:del>
    </w:p>
    <w:p w14:paraId="238FBEB9" w14:textId="77777777" w:rsidR="00DB7AF6" w:rsidRPr="00633320" w:rsidRDefault="00DB7AF6" w:rsidP="008F2EC2">
      <w:pPr>
        <w:pStyle w:val="Heading2"/>
      </w:pPr>
      <w:bookmarkStart w:id="260" w:name="_Toc97376079"/>
      <w:r w:rsidRPr="00633320">
        <w:t>Administration of allocated treatment</w:t>
      </w:r>
      <w:bookmarkEnd w:id="260"/>
    </w:p>
    <w:p w14:paraId="5C9494D9" w14:textId="129971E3"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FB33CE">
        <w:t>2.10</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8F2EC2">
      <w:pPr>
        <w:pStyle w:val="Heading2"/>
      </w:pPr>
      <w:bookmarkStart w:id="261" w:name="_Toc35622131"/>
      <w:bookmarkStart w:id="262" w:name="_Ref34937467"/>
      <w:bookmarkStart w:id="263" w:name="_Toc37107293"/>
      <w:bookmarkStart w:id="264" w:name="_Toc38099249"/>
      <w:bookmarkStart w:id="265" w:name="_Toc44674846"/>
      <w:bookmarkStart w:id="266" w:name="_Toc97376080"/>
      <w:bookmarkEnd w:id="261"/>
      <w:r w:rsidRPr="00633320">
        <w:t>Collecting f</w:t>
      </w:r>
      <w:r w:rsidR="003803A9" w:rsidRPr="00633320">
        <w:t xml:space="preserve">ollow-up </w:t>
      </w:r>
      <w:r w:rsidRPr="00633320">
        <w:t>i</w:t>
      </w:r>
      <w:r w:rsidR="003803A9" w:rsidRPr="00633320">
        <w:t>nformation</w:t>
      </w:r>
      <w:bookmarkEnd w:id="262"/>
      <w:bookmarkEnd w:id="263"/>
      <w:bookmarkEnd w:id="264"/>
      <w:bookmarkEnd w:id="265"/>
      <w:bookmarkEnd w:id="266"/>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 xml:space="preserve">Use of renal dialysis or </w:t>
      </w:r>
      <w:proofErr w:type="spellStart"/>
      <w:r w:rsidRPr="00633320">
        <w:t>haemofiltration</w:t>
      </w:r>
      <w:proofErr w:type="spellEnd"/>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w:t>
      </w:r>
      <w:proofErr w:type="spellStart"/>
      <w:r w:rsidRPr="00633320">
        <w:rPr>
          <w:color w:val="000000" w:themeColor="text1"/>
        </w:rPr>
        <w:t>i</w:t>
      </w:r>
      <w:proofErr w:type="spellEnd"/>
      <w:r w:rsidRPr="00633320">
        <w:rPr>
          <w:color w:val="000000" w:themeColor="text1"/>
        </w:rPr>
        <w:t>)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r w:rsidR="00552A9A">
        <w:rPr>
          <w:color w:val="000000" w:themeColor="text1"/>
        </w:rPr>
        <w:t xml:space="preserve"> / 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proofErr w:type="spellStart"/>
      <w:r w:rsidR="00AB73CE" w:rsidRPr="00633320">
        <w:t>remdesivir</w:t>
      </w:r>
      <w:proofErr w:type="spellEnd"/>
      <w:r w:rsidR="00552A9A">
        <w:t>, neuraminidase inhibitors</w:t>
      </w:r>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6A034848" w:rsidR="006144C0" w:rsidRDefault="006144C0" w:rsidP="00E105FD">
      <w:pPr>
        <w:pStyle w:val="ListParagraph"/>
        <w:numPr>
          <w:ilvl w:val="0"/>
          <w:numId w:val="14"/>
        </w:numPr>
        <w:rPr>
          <w:ins w:id="267" w:author="Richard Haynes" w:date="2022-03-05T11:58:00Z"/>
        </w:r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1AF8DC7B" w14:textId="4C4A09C2" w:rsidR="00DD668F" w:rsidRDefault="00DD668F" w:rsidP="00E105FD">
      <w:pPr>
        <w:pStyle w:val="ListParagraph"/>
        <w:numPr>
          <w:ilvl w:val="0"/>
          <w:numId w:val="14"/>
        </w:numPr>
      </w:pPr>
      <w:ins w:id="268" w:author="Richard Haynes" w:date="2022-03-05T11:58:00Z">
        <w:r>
          <w:t>Seizures</w:t>
        </w:r>
      </w:ins>
    </w:p>
    <w:p w14:paraId="634AFB27" w14:textId="59F13F94" w:rsidR="006144C0" w:rsidRDefault="006144C0" w:rsidP="00E105FD">
      <w:pPr>
        <w:pStyle w:val="ListParagraph"/>
        <w:numPr>
          <w:ilvl w:val="0"/>
          <w:numId w:val="14"/>
        </w:numPr>
      </w:pPr>
      <w:r>
        <w:t>Laboratory results: highest creatinine</w:t>
      </w:r>
      <w:ins w:id="269" w:author="Richard Haynes" w:date="2022-03-05T11:57:00Z">
        <w:r w:rsidR="00DD668F">
          <w:t xml:space="preserve">, alanine (or aspartate) </w:t>
        </w:r>
        <w:proofErr w:type="spellStart"/>
        <w:r w:rsidR="00DD668F">
          <w:t>transamine</w:t>
        </w:r>
        <w:proofErr w:type="spellEnd"/>
        <w:r w:rsidR="00DD668F">
          <w:t xml:space="preserve"> and bilirubin</w:t>
        </w:r>
      </w:ins>
      <w:r>
        <w:t xml:space="preserve"> recorded during admission</w:t>
      </w:r>
    </w:p>
    <w:p w14:paraId="0A7CFDC7" w14:textId="4AEFDF94" w:rsidR="00092DA3" w:rsidRDefault="00092DA3" w:rsidP="00E105FD">
      <w:pPr>
        <w:pStyle w:val="ListParagraph"/>
        <w:numPr>
          <w:ilvl w:val="0"/>
          <w:numId w:val="14"/>
        </w:numPr>
        <w:rPr>
          <w:ins w:id="270" w:author="Richard Haynes" w:date="2022-01-28T08:02:00Z"/>
        </w:rPr>
      </w:pPr>
      <w:r>
        <w:t xml:space="preserve">Infusion reactions to </w:t>
      </w:r>
      <w:proofErr w:type="spellStart"/>
      <w:r>
        <w:t>Sotrovimab</w:t>
      </w:r>
      <w:proofErr w:type="spellEnd"/>
    </w:p>
    <w:p w14:paraId="6F611278" w14:textId="0B90FE88" w:rsidR="00C62487" w:rsidRPr="00633320" w:rsidRDefault="00C62487" w:rsidP="00E105FD">
      <w:pPr>
        <w:pStyle w:val="ListParagraph"/>
        <w:numPr>
          <w:ilvl w:val="0"/>
          <w:numId w:val="14"/>
        </w:numPr>
      </w:pPr>
      <w:ins w:id="271" w:author="Richard Haynes" w:date="2022-01-28T08:02:00Z">
        <w:r>
          <w:t>For pregnant women in UK, ID number in UK Obstetric Surveillance System</w:t>
        </w:r>
      </w:ins>
    </w:p>
    <w:p w14:paraId="58FA9701" w14:textId="77777777" w:rsidR="00E93EC5" w:rsidRPr="00633320" w:rsidRDefault="00E93EC5" w:rsidP="00F123A0"/>
    <w:p w14:paraId="0F954B5D" w14:textId="0CD8E430" w:rsidR="00EC1B4D" w:rsidRPr="00633320" w:rsidDel="00DD668F" w:rsidRDefault="00552A9A" w:rsidP="00E105FD">
      <w:pPr>
        <w:pStyle w:val="ListParagraph"/>
        <w:numPr>
          <w:ilvl w:val="0"/>
          <w:numId w:val="14"/>
        </w:numPr>
        <w:rPr>
          <w:del w:id="272" w:author="Richard Haynes" w:date="2022-03-05T11:58:00Z"/>
        </w:rPr>
      </w:pPr>
      <w:del w:id="273" w:author="Richard Haynes" w:date="2022-03-05T11:58:00Z">
        <w:r w:rsidDel="00DD668F">
          <w:lastRenderedPageBreak/>
          <w:delText>For children &lt;18 years old with PIMS-TS, a</w:delText>
        </w:r>
        <w:r w:rsidR="00513ECE" w:rsidRPr="00633320" w:rsidDel="00DD668F">
          <w:delText xml:space="preserve">dditional information including results of routine tests </w:delText>
        </w:r>
        <w:r w:rsidR="00FA1D63" w:rsidRPr="00633320" w:rsidDel="00DD668F">
          <w:delText>(including full blood count, coagulation and inflammatory markers, cardiac biomarkers, electro- and echo-cardiograms)</w:delText>
        </w:r>
        <w:r w:rsidR="00EC1B4D" w:rsidRPr="00633320" w:rsidDel="00DD668F">
          <w:delText>,</w:delText>
        </w:r>
        <w:r w:rsidR="00FA1D63" w:rsidRPr="00633320" w:rsidDel="00DD668F">
          <w:delText xml:space="preserve"> </w:delText>
        </w:r>
        <w:r w:rsidR="00513ECE" w:rsidRPr="00633320" w:rsidDel="00DD668F">
          <w:delText>other treatments given</w:delText>
        </w:r>
        <w:r w:rsidR="00EC1B4D" w:rsidRPr="00633320" w:rsidDel="00DD668F">
          <w:delText>, length of stay in paediatric high-dependency/intensive care and a paediatric-appropriate frailty score</w:delText>
        </w:r>
        <w:r w:rsidR="00513ECE" w:rsidRPr="00633320" w:rsidDel="00DD668F">
          <w:delText xml:space="preserve"> </w:delText>
        </w:r>
        <w:r w:rsidDel="00DD668F">
          <w:delText>may</w:delText>
        </w:r>
        <w:r w:rsidRPr="00633320" w:rsidDel="00DD668F">
          <w:delText xml:space="preserve"> </w:delText>
        </w:r>
        <w:r w:rsidR="00513ECE" w:rsidRPr="00633320" w:rsidDel="00DD668F">
          <w:delText xml:space="preserve">be collected. </w:delText>
        </w:r>
        <w:r w:rsidR="00A62D78" w:rsidRPr="00633320" w:rsidDel="00DD668F">
          <w:delText>This information will be obtained and entered into the web-based IT system by a member of the hospital clinical or research staff.</w:delText>
        </w:r>
        <w:r w:rsidR="00726B78" w:rsidRPr="00633320" w:rsidDel="00DD668F">
          <w:delText xml:space="preserve"> </w:delText>
        </w:r>
        <w:r w:rsidR="00B1621B" w:rsidRPr="00633320" w:rsidDel="00DD668F">
          <w:delText>Some of t</w:delText>
        </w:r>
        <w:r w:rsidR="00EC1B4D" w:rsidRPr="00633320" w:rsidDel="00DD668F">
          <w:delText>his information may be collected at about 6 weeks after randomisation</w:delText>
        </w:r>
        <w:r w:rsidR="00B1621B" w:rsidRPr="00633320" w:rsidDel="00DD668F">
          <w:delText xml:space="preserve"> (at the time of a routine hospital follow-up appointment </w:delText>
        </w:r>
        <w:r w:rsidR="004F032D" w:rsidRPr="00633320" w:rsidDel="00DD668F">
          <w:delText>in-person or by telephone</w:delText>
        </w:r>
        <w:r w:rsidR="00B1621B" w:rsidRPr="00633320" w:rsidDel="00DD668F">
          <w:delText>)</w:delText>
        </w:r>
        <w:r w:rsidR="009F24AF" w:rsidRPr="00633320" w:rsidDel="00DD668F">
          <w:delText xml:space="preserve"> ideally by someone unaware of treatment allocation</w:delText>
        </w:r>
        <w:r w:rsidR="00EC1B4D" w:rsidRPr="00633320" w:rsidDel="00DD668F">
          <w:delText>.</w:delText>
        </w:r>
      </w:del>
    </w:p>
    <w:p w14:paraId="61625458" w14:textId="77B6B743" w:rsidR="00EC1B4D" w:rsidRPr="00633320" w:rsidDel="00DD668F" w:rsidRDefault="00EC1B4D" w:rsidP="00EC1B4D">
      <w:pPr>
        <w:pStyle w:val="ListParagraph"/>
        <w:rPr>
          <w:del w:id="274" w:author="Richard Haynes" w:date="2022-03-05T11:58:00Z"/>
        </w:rPr>
      </w:pPr>
    </w:p>
    <w:p w14:paraId="6345CB5C" w14:textId="37A17D87" w:rsidR="00A62D78" w:rsidRPr="00633320" w:rsidDel="00DD668F" w:rsidRDefault="00A62D78" w:rsidP="00F123A0">
      <w:pPr>
        <w:rPr>
          <w:del w:id="275" w:author="Richard Haynes" w:date="2022-03-05T11:58:00Z"/>
        </w:rPr>
      </w:pPr>
    </w:p>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hyperlink r:id="rId16" w:tgtFrame="_self" w:history="1">
        <w:r w:rsidR="00552A9A" w:rsidRPr="005411C0">
          <w:rPr>
            <w:rStyle w:val="Hyperlink"/>
            <w:rFonts w:cs="Arial"/>
          </w:rPr>
          <w:t>Definition and Derivation of Baseline Characteristics and Outcomes</w:t>
        </w:r>
      </w:hyperlink>
      <w:r w:rsidR="00552A9A">
        <w:t xml:space="preserve"> standard operating procedure.</w:t>
      </w:r>
      <w:r w:rsidR="00552A9A">
        <w:rPr>
          <w:rStyle w:val="FootnoteReference"/>
        </w:rPr>
        <w:footnoteReference w:id="16"/>
      </w:r>
    </w:p>
    <w:p w14:paraId="0A53AAEB" w14:textId="43979D3C" w:rsidR="00F04CCC" w:rsidRDefault="00F04CCC" w:rsidP="00F04CCC">
      <w:pPr>
        <w:pStyle w:val="Heading3"/>
      </w:pPr>
      <w:r>
        <w:t>Follow-up swab samples</w:t>
      </w:r>
      <w:r w:rsidR="00A361EF">
        <w:tab/>
        <w:t>(UK only)</w:t>
      </w:r>
      <w:r w:rsidR="00791A5C">
        <w:rPr>
          <w:rStyle w:val="FootnoteReference"/>
        </w:rPr>
        <w:footnoteReference w:id="17"/>
      </w:r>
    </w:p>
    <w:p w14:paraId="365B6591" w14:textId="77777777" w:rsidR="00F04CCC" w:rsidRDefault="00F04CCC" w:rsidP="00F04CCC">
      <w:pPr>
        <w:pStyle w:val="Heading4"/>
      </w:pPr>
      <w:r>
        <w:t>Participants with COVID-19</w:t>
      </w:r>
    </w:p>
    <w:p w14:paraId="6B5438D9" w14:textId="679112F1" w:rsidR="00F04CCC" w:rsidRDefault="00F04CCC" w:rsidP="00F04CCC">
      <w:r>
        <w:t xml:space="preserve">Participants with COVID-19 </w:t>
      </w:r>
      <w:r w:rsidR="00FE4C31">
        <w:t xml:space="preserve">in </w:t>
      </w:r>
      <w:proofErr w:type="spellStart"/>
      <w:r w:rsidR="00FE4C31">
        <w:t>sotrovimab</w:t>
      </w:r>
      <w:proofErr w:type="spellEnd"/>
      <w:r w:rsidR="000A0CAE">
        <w:t>,</w:t>
      </w:r>
      <w:r w:rsidR="00FE4C31">
        <w:t xml:space="preserve"> </w:t>
      </w:r>
      <w:proofErr w:type="spellStart"/>
      <w:r w:rsidR="00FE4C31">
        <w:t>molnupiravir</w:t>
      </w:r>
      <w:proofErr w:type="spellEnd"/>
      <w:r w:rsidR="000A0CAE">
        <w:t xml:space="preserve"> </w:t>
      </w:r>
      <w:ins w:id="277" w:author="Richard Haynes" w:date="2022-03-08T15:45:00Z">
        <w:r w:rsidR="00B66772">
          <w:t xml:space="preserve">or </w:t>
        </w:r>
        <w:proofErr w:type="spellStart"/>
        <w:r w:rsidR="00B66772">
          <w:t>Paxlovid</w:t>
        </w:r>
        <w:proofErr w:type="spellEnd"/>
        <w:r w:rsidR="00B66772">
          <w:t xml:space="preserve"> </w:t>
        </w:r>
      </w:ins>
      <w:r w:rsidR="00FE4C31">
        <w:t xml:space="preserve">comparisons </w:t>
      </w:r>
      <w:r>
        <w:t xml:space="preserve">should have </w:t>
      </w:r>
      <w:ins w:id="278" w:author="Richard Haynes" w:date="2022-01-27T16:29:00Z">
        <w:r w:rsidR="00DE0639">
          <w:t xml:space="preserve">a </w:t>
        </w:r>
      </w:ins>
      <w:r>
        <w:t>nasal swab</w:t>
      </w:r>
      <w:del w:id="279" w:author="Richard Haynes" w:date="2022-01-27T16:29:00Z">
        <w:r w:rsidDel="00DE0639">
          <w:delText>s</w:delText>
        </w:r>
      </w:del>
      <w:r>
        <w:t xml:space="preserve"> collected on days 3 and 5 in which the </w:t>
      </w:r>
      <w:r w:rsidR="00093F55">
        <w:t xml:space="preserve">level </w:t>
      </w:r>
      <w:r>
        <w:t xml:space="preserve">of SARS-CoV-2 </w:t>
      </w:r>
      <w:r w:rsidR="00093F55">
        <w:t xml:space="preserve">viral RNA </w:t>
      </w:r>
      <w:r>
        <w:t>(a</w:t>
      </w:r>
      <w:r w:rsidR="00E170E4">
        <w:t>nd</w:t>
      </w:r>
      <w:r>
        <w:t xml:space="preserve"> </w:t>
      </w:r>
      <w:r w:rsidR="00093F55">
        <w:t xml:space="preserve">genotyping for </w:t>
      </w:r>
      <w:r>
        <w:t xml:space="preserve">resistance </w:t>
      </w:r>
      <w:r w:rsidR="00093F55">
        <w:t>makers</w:t>
      </w:r>
      <w:r>
        <w:t>) will be measured</w:t>
      </w:r>
      <w:r w:rsidR="00791A5C">
        <w:t>.</w:t>
      </w:r>
    </w:p>
    <w:p w14:paraId="3D9BBF83" w14:textId="77777777" w:rsidR="00F04CCC" w:rsidRDefault="00F04CCC" w:rsidP="00F04CCC"/>
    <w:p w14:paraId="1915E07C" w14:textId="77777777" w:rsidR="00F04CCC" w:rsidRDefault="00F04CCC" w:rsidP="00F04CCC">
      <w:pPr>
        <w:pStyle w:val="Heading4"/>
      </w:pPr>
      <w:r>
        <w:t>Participants with influenza pneumonia</w:t>
      </w:r>
    </w:p>
    <w:p w14:paraId="7751AE10" w14:textId="52C90200" w:rsidR="00F04CCC" w:rsidRPr="00A42897" w:rsidRDefault="00F04CCC" w:rsidP="00F04CCC">
      <w:r>
        <w:t>Participants with influenza pneumonia should have a nasal swab collected on day 5 in which the presence of influenza virus (and</w:t>
      </w:r>
      <w:r w:rsidR="00093F55">
        <w:t xml:space="preserve"> genotyping for </w:t>
      </w:r>
      <w:proofErr w:type="spellStart"/>
      <w:r>
        <w:t>baloxavir</w:t>
      </w:r>
      <w:proofErr w:type="spellEnd"/>
      <w:r w:rsidR="00E170E4">
        <w:t xml:space="preserve"> or </w:t>
      </w:r>
      <w:proofErr w:type="spellStart"/>
      <w:r w:rsidR="00E170E4">
        <w:t>oseltamivir</w:t>
      </w:r>
      <w:proofErr w:type="spellEnd"/>
      <w:r w:rsidR="00093F55">
        <w:t xml:space="preserve"> resistance markers</w:t>
      </w:r>
      <w:r>
        <w:t>) will be measured.</w:t>
      </w:r>
    </w:p>
    <w:p w14:paraId="5662E584" w14:textId="77777777" w:rsidR="00F04CCC" w:rsidRPr="00633320" w:rsidRDefault="00F04CCC" w:rsidP="00F123A0"/>
    <w:p w14:paraId="53BE5DC4" w14:textId="77777777" w:rsidR="004F244C" w:rsidRPr="00633320" w:rsidRDefault="004F244C" w:rsidP="008F2EC2">
      <w:pPr>
        <w:pStyle w:val="Heading2"/>
      </w:pPr>
      <w:bookmarkStart w:id="280" w:name="_Ref34937519"/>
      <w:bookmarkStart w:id="281" w:name="_Toc37107294"/>
      <w:bookmarkStart w:id="282" w:name="_Toc38099250"/>
      <w:bookmarkStart w:id="283" w:name="_Toc44674848"/>
      <w:bookmarkStart w:id="284" w:name="_Toc97376081"/>
      <w:r w:rsidRPr="00633320">
        <w:t>Duration of follow-up</w:t>
      </w:r>
      <w:bookmarkEnd w:id="280"/>
      <w:bookmarkEnd w:id="281"/>
      <w:bookmarkEnd w:id="282"/>
      <w:bookmarkEnd w:id="283"/>
      <w:bookmarkEnd w:id="284"/>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xml:space="preserve">, information on disease status is collected. This is acceptable and will be taken account of in </w:t>
      </w:r>
      <w:r w:rsidRPr="00633320">
        <w:lastRenderedPageBreak/>
        <w:t>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8F2EC2">
      <w:pPr>
        <w:pStyle w:val="Heading2"/>
      </w:pPr>
      <w:bookmarkStart w:id="285" w:name="_Toc34778082"/>
      <w:bookmarkStart w:id="286" w:name="_Toc34778137"/>
      <w:bookmarkStart w:id="287" w:name="_Toc34778286"/>
      <w:bookmarkStart w:id="288" w:name="_Toc34778340"/>
      <w:bookmarkStart w:id="289" w:name="_Toc34778393"/>
      <w:bookmarkStart w:id="290" w:name="_Toc34778473"/>
      <w:bookmarkStart w:id="291" w:name="_Toc34778528"/>
      <w:bookmarkStart w:id="292" w:name="_Toc34778584"/>
      <w:bookmarkStart w:id="293" w:name="_Toc34780062"/>
      <w:bookmarkStart w:id="294" w:name="_Toc34780326"/>
      <w:bookmarkStart w:id="295" w:name="_Toc34780456"/>
      <w:bookmarkStart w:id="296" w:name="_Toc34778083"/>
      <w:bookmarkStart w:id="297" w:name="_Toc34778138"/>
      <w:bookmarkStart w:id="298" w:name="_Toc34778287"/>
      <w:bookmarkStart w:id="299" w:name="_Toc34778341"/>
      <w:bookmarkStart w:id="300" w:name="_Toc34778394"/>
      <w:bookmarkStart w:id="301" w:name="_Toc34778474"/>
      <w:bookmarkStart w:id="302" w:name="_Toc34778529"/>
      <w:bookmarkStart w:id="303" w:name="_Toc34778585"/>
      <w:bookmarkStart w:id="304" w:name="_Toc34780063"/>
      <w:bookmarkStart w:id="305" w:name="_Toc34780327"/>
      <w:bookmarkStart w:id="306" w:name="_Toc34780457"/>
      <w:bookmarkStart w:id="307" w:name="_Toc34778084"/>
      <w:bookmarkStart w:id="308" w:name="_Toc34778139"/>
      <w:bookmarkStart w:id="309" w:name="_Toc34778288"/>
      <w:bookmarkStart w:id="310" w:name="_Toc34778342"/>
      <w:bookmarkStart w:id="311" w:name="_Toc34778395"/>
      <w:bookmarkStart w:id="312" w:name="_Toc34778475"/>
      <w:bookmarkStart w:id="313" w:name="_Toc34778530"/>
      <w:bookmarkStart w:id="314" w:name="_Toc34778586"/>
      <w:bookmarkStart w:id="315" w:name="_Toc34780064"/>
      <w:bookmarkStart w:id="316" w:name="_Toc34780328"/>
      <w:bookmarkStart w:id="317" w:name="_Toc34780458"/>
      <w:bookmarkStart w:id="318" w:name="_Ref34936252"/>
      <w:bookmarkStart w:id="319" w:name="_Toc37107295"/>
      <w:bookmarkStart w:id="320" w:name="_Toc38099251"/>
      <w:bookmarkStart w:id="321" w:name="_Toc44674849"/>
      <w:bookmarkStart w:id="322" w:name="_Toc97376082"/>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33320">
        <w:t>Withdrawal of consent</w:t>
      </w:r>
      <w:bookmarkEnd w:id="318"/>
      <w:bookmarkEnd w:id="319"/>
      <w:bookmarkEnd w:id="320"/>
      <w:bookmarkEnd w:id="321"/>
      <w:bookmarkEnd w:id="322"/>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323" w:name="_Toc34778086"/>
      <w:bookmarkStart w:id="324" w:name="_Toc34778141"/>
      <w:bookmarkStart w:id="325" w:name="_Toc34778290"/>
      <w:bookmarkStart w:id="326" w:name="_Toc34778344"/>
      <w:bookmarkStart w:id="327" w:name="_Toc34778397"/>
      <w:bookmarkStart w:id="328" w:name="_Toc34778477"/>
      <w:bookmarkStart w:id="329" w:name="_Toc34778532"/>
      <w:bookmarkStart w:id="330" w:name="_Toc34778588"/>
      <w:bookmarkStart w:id="331" w:name="_Toc34780066"/>
      <w:bookmarkStart w:id="332" w:name="_Toc34780330"/>
      <w:bookmarkStart w:id="333" w:name="_Toc34780460"/>
      <w:bookmarkStart w:id="334" w:name="_Toc34778088"/>
      <w:bookmarkStart w:id="335" w:name="_Toc34778143"/>
      <w:bookmarkStart w:id="336" w:name="_Toc34778292"/>
      <w:bookmarkStart w:id="337" w:name="_Toc34778346"/>
      <w:bookmarkStart w:id="338" w:name="_Toc34778399"/>
      <w:bookmarkStart w:id="339" w:name="_Toc34778479"/>
      <w:bookmarkStart w:id="340" w:name="_Toc34778534"/>
      <w:bookmarkStart w:id="341" w:name="_Toc34778590"/>
      <w:bookmarkStart w:id="342" w:name="_Toc34780068"/>
      <w:bookmarkStart w:id="343" w:name="_Toc34780332"/>
      <w:bookmarkStart w:id="344" w:name="_Toc34780462"/>
      <w:bookmarkStart w:id="345" w:name="_Toc34778089"/>
      <w:bookmarkStart w:id="346" w:name="_Toc34778144"/>
      <w:bookmarkStart w:id="347" w:name="_Toc34778293"/>
      <w:bookmarkStart w:id="348" w:name="_Toc34778347"/>
      <w:bookmarkStart w:id="349" w:name="_Toc34778400"/>
      <w:bookmarkStart w:id="350" w:name="_Toc34778480"/>
      <w:bookmarkStart w:id="351" w:name="_Toc34778535"/>
      <w:bookmarkStart w:id="352" w:name="_Toc34778591"/>
      <w:bookmarkStart w:id="353" w:name="_Toc34780069"/>
      <w:bookmarkStart w:id="354" w:name="_Toc34780333"/>
      <w:bookmarkStart w:id="355" w:name="_Toc34780463"/>
      <w:bookmarkStart w:id="356" w:name="_Toc34778090"/>
      <w:bookmarkStart w:id="357" w:name="_Toc34778145"/>
      <w:bookmarkStart w:id="358" w:name="_Toc34778294"/>
      <w:bookmarkStart w:id="359" w:name="_Toc34778348"/>
      <w:bookmarkStart w:id="360" w:name="_Toc34778401"/>
      <w:bookmarkStart w:id="361" w:name="_Toc34778481"/>
      <w:bookmarkStart w:id="362" w:name="_Toc34778536"/>
      <w:bookmarkStart w:id="363" w:name="_Toc34778592"/>
      <w:bookmarkStart w:id="364" w:name="_Toc34780070"/>
      <w:bookmarkStart w:id="365" w:name="_Toc34780334"/>
      <w:bookmarkStart w:id="366" w:name="_Toc34780464"/>
      <w:bookmarkStart w:id="367" w:name="_Ref419466990"/>
      <w:bookmarkStart w:id="368" w:name="_Toc37107296"/>
      <w:bookmarkStart w:id="369" w:name="_Toc38099252"/>
      <w:bookmarkStart w:id="370" w:name="_Toc44674850"/>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A4AAE99" w:rsidR="004B65DD" w:rsidRPr="00633320" w:rsidRDefault="004B65DD" w:rsidP="00F123A0">
      <w:pPr>
        <w:pStyle w:val="StyleHeading1Linespacingsingle"/>
        <w:numPr>
          <w:ilvl w:val="0"/>
          <w:numId w:val="2"/>
        </w:numPr>
      </w:pPr>
      <w:bookmarkStart w:id="371" w:name="_Toc97376083"/>
      <w:r w:rsidRPr="00633320">
        <w:t>Statistical analysis</w:t>
      </w:r>
      <w:bookmarkEnd w:id="367"/>
      <w:bookmarkEnd w:id="368"/>
      <w:bookmarkEnd w:id="369"/>
      <w:bookmarkEnd w:id="370"/>
      <w:bookmarkEnd w:id="371"/>
    </w:p>
    <w:p w14:paraId="7962D184" w14:textId="77777777" w:rsidR="00EB55A5" w:rsidRPr="00633320" w:rsidRDefault="00EB55A5" w:rsidP="00D1558B">
      <w:pPr>
        <w:pStyle w:val="Default"/>
        <w:rPr>
          <w:sz w:val="22"/>
          <w:szCs w:val="22"/>
        </w:rPr>
      </w:pPr>
      <w:bookmarkStart w:id="372"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8F2EC2">
      <w:pPr>
        <w:pStyle w:val="Heading2"/>
      </w:pPr>
      <w:bookmarkStart w:id="373" w:name="_Toc37107297"/>
      <w:bookmarkStart w:id="374" w:name="_Toc38099253"/>
      <w:bookmarkStart w:id="375" w:name="_Toc44674851"/>
      <w:bookmarkStart w:id="376" w:name="_Toc97376084"/>
      <w:r w:rsidRPr="00633320">
        <w:t>Outcomes</w:t>
      </w:r>
      <w:bookmarkEnd w:id="373"/>
      <w:bookmarkEnd w:id="374"/>
      <w:bookmarkEnd w:id="375"/>
      <w:bookmarkEnd w:id="376"/>
    </w:p>
    <w:p w14:paraId="0BBD6F6F" w14:textId="77777777" w:rsidR="00552A9A" w:rsidRDefault="00552A9A" w:rsidP="00F04CCC">
      <w:pPr>
        <w:pStyle w:val="Heading3"/>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 xml:space="preserve">death at various </w:t>
      </w:r>
      <w:proofErr w:type="spellStart"/>
      <w:r w:rsidR="00F47C60" w:rsidRPr="00633320">
        <w:t>timepoints</w:t>
      </w:r>
      <w:proofErr w:type="spellEnd"/>
      <w:r w:rsidR="00F47C60" w:rsidRPr="00633320">
        <w:t xml:space="preserve">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F04CCC">
      <w:pPr>
        <w:pStyle w:val="Heading3"/>
      </w:pPr>
      <w:r w:rsidRPr="00D50B51">
        <w:lastRenderedPageBreak/>
        <w:t xml:space="preserve">Primary and secondary outcomes for </w:t>
      </w:r>
      <w:r>
        <w:t>evaluation of potential treatments for influenza</w:t>
      </w:r>
    </w:p>
    <w:p w14:paraId="50BC1F4C" w14:textId="7D26BD9B"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 xml:space="preserve">(a) all-cause mortality at 28 days after randomisation (with subsidiary analyses of cause of death and of death at various </w:t>
      </w:r>
      <w:proofErr w:type="spellStart"/>
      <w:r>
        <w:t>timepoints</w:t>
      </w:r>
      <w:proofErr w:type="spellEnd"/>
      <w:r>
        <w:t xml:space="preserve"> following discharge) and (b) time to discharge alive from hospital. Holm’s procedure will be used to control the family-wise error rate across these two co-primary outcomes at 5%.</w:t>
      </w:r>
      <w:hyperlink w:anchor="_ENREF_8" w:tooltip="Holm, 1979 #3125" w:history="1">
        <w:r w:rsidR="00DC738F">
          <w:fldChar w:fldCharType="begin"/>
        </w:r>
        <w:r w:rsidR="00DC738F">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DC738F">
          <w:fldChar w:fldCharType="separate"/>
        </w:r>
        <w:r w:rsidR="00DC738F" w:rsidRPr="005A7474">
          <w:rPr>
            <w:noProof/>
            <w:vertAlign w:val="superscript"/>
          </w:rPr>
          <w:t>8</w:t>
        </w:r>
        <w:r w:rsidR="00DC738F">
          <w:fldChar w:fldCharType="end"/>
        </w:r>
      </w:hyperlink>
      <w:hyperlink w:anchor="_ENREF_14" w:tooltip="Hommel, 1988 #3123" w:history="1"/>
    </w:p>
    <w:p w14:paraId="5C097FFF" w14:textId="77777777" w:rsidR="00552A9A" w:rsidRPr="00633320" w:rsidRDefault="00552A9A" w:rsidP="00552A9A"/>
    <w:p w14:paraId="1C45D2D3" w14:textId="09BEB300" w:rsidR="00552A9A"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77777777" w:rsidR="00552A9A" w:rsidRPr="00486878" w:rsidRDefault="00552A9A" w:rsidP="00F04CCC">
      <w:pPr>
        <w:pStyle w:val="Heading3"/>
      </w:pPr>
      <w:r>
        <w:t>Other outcomes for evaluation of all treatments</w:t>
      </w:r>
    </w:p>
    <w:p w14:paraId="67AF002D" w14:textId="6BF26C59"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Pr="00633320">
        <w:t>.</w:t>
      </w:r>
      <w:r w:rsidR="00D542F1">
        <w:t xml:space="preserve"> </w:t>
      </w:r>
      <w:proofErr w:type="spellStart"/>
      <w:r w:rsidR="00D542F1">
        <w:t>Virological</w:t>
      </w:r>
      <w:proofErr w:type="spellEnd"/>
      <w:r w:rsidR="00D542F1">
        <w:t xml:space="preserve"> outcomes include viral </w:t>
      </w:r>
      <w:r w:rsidR="00533421">
        <w:t xml:space="preserve">RNA </w:t>
      </w:r>
      <w:r w:rsidR="00D542F1">
        <w:t>l</w:t>
      </w:r>
      <w:r w:rsidR="00533421">
        <w:t>evels</w:t>
      </w:r>
      <w:r w:rsidR="00D542F1">
        <w:t xml:space="preserve"> in the nasopharynx and </w:t>
      </w:r>
      <w:r w:rsidR="00533421">
        <w:t>the frequency</w:t>
      </w:r>
      <w:r w:rsidR="00D542F1">
        <w:t xml:space="preserve"> of </w:t>
      </w:r>
      <w:r w:rsidR="00533421">
        <w:t xml:space="preserve">detection of </w:t>
      </w:r>
      <w:r w:rsidR="00D542F1">
        <w:t>resistance markers.</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42E356A4"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w:t>
      </w:r>
      <w:ins w:id="377" w:author="Richard Haynes" w:date="2022-01-28T08:03:00Z">
        <w:r w:rsidR="00C62487">
          <w:t>, the UK Obstetric Surveillance System</w:t>
        </w:r>
      </w:ins>
      <w:r w:rsidR="00602571" w:rsidRPr="00633320">
        <w:t xml:space="preserve">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w:t>
      </w:r>
      <w:ins w:id="378" w:author="Richard Haynes" w:date="2022-01-28T08:05:00Z">
        <w:r w:rsidR="00C62487">
          <w:t xml:space="preserve">the maternal and infant outcomes in women pregnant at randomisation, </w:t>
        </w:r>
      </w:ins>
      <w:r w:rsidR="00D1558B" w:rsidRPr="00633320">
        <w:t>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8F2EC2">
      <w:pPr>
        <w:pStyle w:val="Heading2"/>
      </w:pPr>
      <w:bookmarkStart w:id="379" w:name="_Toc37107298"/>
      <w:bookmarkStart w:id="380" w:name="_Toc38099254"/>
      <w:bookmarkStart w:id="381" w:name="_Toc44674852"/>
      <w:bookmarkStart w:id="382" w:name="_Toc97376085"/>
      <w:r w:rsidRPr="00633320">
        <w:t>Methods of analysis</w:t>
      </w:r>
      <w:bookmarkEnd w:id="379"/>
      <w:bookmarkEnd w:id="380"/>
      <w:bookmarkEnd w:id="381"/>
      <w:bookmarkEnd w:id="382"/>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w:t>
      </w:r>
      <w:r w:rsidR="00336A40" w:rsidRPr="00633320">
        <w:lastRenderedPageBreak/>
        <w:t xml:space="preserve">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524430D3"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7F342355"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Sensitivity analyses will be conducted among those patients with laboratory confirmed SARS-CoV-2.</w:t>
      </w:r>
      <w:r w:rsidR="00474DD8" w:rsidRPr="00633320">
        <w:t xml:space="preserve"> </w:t>
      </w:r>
      <w:ins w:id="383" w:author="Richard Haynes" w:date="2022-02-04T16:15:00Z">
        <w:r w:rsidR="00552C1B">
          <w:t>T</w:t>
        </w:r>
        <w:r w:rsidR="00552C1B" w:rsidRPr="009A1CB7">
          <w:t>he effect of each treatment (versus its control) will be assessed in the presence or absence of other</w:t>
        </w:r>
        <w:r w:rsidR="00552C1B">
          <w:t xml:space="preserve"> relevant</w:t>
        </w:r>
        <w:r w:rsidR="00552C1B" w:rsidRPr="009A1CB7">
          <w:t xml:space="preserve"> treatments the patients may receive either (a) as part of their usual care; or (b) as part of the trial (i.e., other factorial randomisations).</w:t>
        </w:r>
        <w:r w:rsidR="00552C1B">
          <w:t xml:space="preserve"> </w:t>
        </w:r>
      </w:ins>
      <w:r w:rsidR="00626E73" w:rsidRPr="00633320">
        <w:t>Further details will be fully described in the Statistical Analysis Plan.</w:t>
      </w:r>
      <w:r w:rsidR="009E4554" w:rsidRPr="00633320">
        <w:t xml:space="preserve"> </w:t>
      </w:r>
    </w:p>
    <w:p w14:paraId="32E73DA5" w14:textId="286F46D7" w:rsidR="00E46528" w:rsidRPr="00633320" w:rsidDel="00DD668F" w:rsidRDefault="00E46528" w:rsidP="008F2EC2">
      <w:pPr>
        <w:pStyle w:val="Heading2"/>
        <w:rPr>
          <w:del w:id="384" w:author="Richard Haynes" w:date="2022-03-05T11:59:00Z"/>
        </w:rPr>
      </w:pPr>
      <w:del w:id="385" w:author="Richard Haynes" w:date="2022-03-05T11:59:00Z">
        <w:r w:rsidRPr="00633320" w:rsidDel="00DD668F">
          <w:delText>Children</w:delText>
        </w:r>
        <w:bookmarkStart w:id="386" w:name="_Toc97376086"/>
        <w:bookmarkEnd w:id="386"/>
      </w:del>
    </w:p>
    <w:p w14:paraId="50184567" w14:textId="0F648774" w:rsidR="00CA5601" w:rsidDel="00DD668F" w:rsidRDefault="00E46528" w:rsidP="00626E73">
      <w:pPr>
        <w:rPr>
          <w:del w:id="387" w:author="Richard Haynes" w:date="2022-03-05T11:59:00Z"/>
        </w:rPr>
      </w:pPr>
      <w:del w:id="388" w:author="Richard Haynes" w:date="2022-03-05T11:59:00Z">
        <w:r w:rsidRPr="00633320" w:rsidDel="00DD668F">
          <w:delText>The primary outcome for children will be the number of days in hospital. This will be analysed using a negative binomial model utilizing a Bayesian framework with treatment indica</w:delText>
        </w:r>
        <w:r w:rsidR="00147080" w:rsidRPr="00633320" w:rsidDel="00DD668F">
          <w:delText>tors for tocilizumab and anakin</w:delText>
        </w:r>
        <w:r w:rsidRPr="00633320" w:rsidDel="00DD668F">
          <w:delText>ra as well as 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delText>
        </w:r>
        <w:bookmarkStart w:id="389" w:name="_Toc97376087"/>
        <w:bookmarkEnd w:id="389"/>
      </w:del>
    </w:p>
    <w:p w14:paraId="09B0C13F" w14:textId="1EAD1408" w:rsidR="00AF249A" w:rsidDel="00DD668F" w:rsidRDefault="00AF249A" w:rsidP="00626E73">
      <w:pPr>
        <w:rPr>
          <w:del w:id="390" w:author="Richard Haynes" w:date="2022-03-05T11:59:00Z"/>
        </w:rPr>
      </w:pPr>
      <w:bookmarkStart w:id="391" w:name="_Toc97376088"/>
      <w:bookmarkEnd w:id="391"/>
    </w:p>
    <w:p w14:paraId="3838EBE9" w14:textId="70E634CB" w:rsidR="00AF249A" w:rsidDel="00DD668F" w:rsidRDefault="00AF249A" w:rsidP="00626E73">
      <w:pPr>
        <w:rPr>
          <w:del w:id="392" w:author="Richard Haynes" w:date="2022-03-05T11:59:00Z"/>
        </w:rPr>
      </w:pPr>
      <w:bookmarkStart w:id="393" w:name="_Toc97376089"/>
      <w:bookmarkEnd w:id="393"/>
    </w:p>
    <w:p w14:paraId="0F505B60" w14:textId="4A84514C" w:rsidR="00AF249A" w:rsidRPr="00633320" w:rsidDel="00DD668F" w:rsidRDefault="00AF249A" w:rsidP="00626E73">
      <w:pPr>
        <w:rPr>
          <w:del w:id="394" w:author="Richard Haynes" w:date="2022-03-05T11:59:00Z"/>
        </w:rPr>
      </w:pPr>
      <w:bookmarkStart w:id="395" w:name="_Toc97376090"/>
      <w:bookmarkEnd w:id="395"/>
    </w:p>
    <w:p w14:paraId="36F4A254" w14:textId="0D7A3DBB" w:rsidR="007F4D0E" w:rsidRPr="00633320" w:rsidRDefault="00C71205" w:rsidP="00F123A0">
      <w:pPr>
        <w:pStyle w:val="StyleHeading1Linespacingsingle"/>
        <w:numPr>
          <w:ilvl w:val="0"/>
          <w:numId w:val="2"/>
        </w:numPr>
      </w:pPr>
      <w:bookmarkStart w:id="396" w:name="_Toc37770919"/>
      <w:bookmarkStart w:id="397" w:name="_Toc37771575"/>
      <w:bookmarkStart w:id="398" w:name="_Toc37107299"/>
      <w:bookmarkStart w:id="399" w:name="_Toc38099255"/>
      <w:bookmarkStart w:id="400" w:name="_Toc44674853"/>
      <w:bookmarkStart w:id="401" w:name="_Toc97376091"/>
      <w:bookmarkEnd w:id="396"/>
      <w:bookmarkEnd w:id="397"/>
      <w:r w:rsidRPr="00633320">
        <w:t>DATA and saFETy Monitoring</w:t>
      </w:r>
      <w:bookmarkEnd w:id="398"/>
      <w:bookmarkEnd w:id="399"/>
      <w:bookmarkEnd w:id="400"/>
      <w:bookmarkEnd w:id="401"/>
    </w:p>
    <w:p w14:paraId="62043107" w14:textId="43DFD65D" w:rsidR="00295817" w:rsidRPr="00633320" w:rsidRDefault="00295817" w:rsidP="008F2EC2">
      <w:pPr>
        <w:pStyle w:val="Heading2"/>
      </w:pPr>
      <w:bookmarkStart w:id="402" w:name="_Ref34892690"/>
      <w:bookmarkStart w:id="403" w:name="_Toc37107300"/>
      <w:bookmarkStart w:id="404" w:name="_Toc38099256"/>
      <w:bookmarkStart w:id="405" w:name="_Toc44674854"/>
      <w:bookmarkStart w:id="406" w:name="_Toc97376092"/>
      <w:r w:rsidRPr="00633320">
        <w:t>Recording Suspected Serious Adverse Reactions</w:t>
      </w:r>
      <w:bookmarkEnd w:id="402"/>
      <w:bookmarkEnd w:id="403"/>
      <w:bookmarkEnd w:id="404"/>
      <w:bookmarkEnd w:id="405"/>
      <w:bookmarkEnd w:id="406"/>
    </w:p>
    <w:p w14:paraId="55D9C271" w14:textId="4E337217" w:rsidR="007F4D0E" w:rsidRPr="00633320" w:rsidRDefault="007F4D0E" w:rsidP="00F123A0">
      <w:r w:rsidRPr="00633320">
        <w:t xml:space="preserve">The focus is on those events that, based on a single case, are highly likely to be related to the study medication. Examples include anaphylaxis, </w:t>
      </w:r>
      <w:proofErr w:type="gramStart"/>
      <w:r w:rsidRPr="00633320">
        <w:t>Stevens</w:t>
      </w:r>
      <w:r w:rsidR="00200BAB">
        <w:t>-</w:t>
      </w:r>
      <w:r w:rsidRPr="00633320">
        <w:t>Johnson Syndrome</w:t>
      </w:r>
      <w:proofErr w:type="gramEnd"/>
      <w:r w:rsidRPr="00633320">
        <w:t xml:space="preserv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8"/>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t>
      </w:r>
      <w:r w:rsidRPr="00633320">
        <w:lastRenderedPageBreak/>
        <w:t xml:space="preserve">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407" w:name="_Toc34778488"/>
      <w:bookmarkStart w:id="408" w:name="_Toc34778543"/>
      <w:bookmarkStart w:id="409" w:name="_Toc34778599"/>
      <w:bookmarkStart w:id="410" w:name="_Toc34780077"/>
      <w:bookmarkStart w:id="411" w:name="_Toc34778097"/>
      <w:bookmarkStart w:id="412" w:name="_Toc34778152"/>
      <w:bookmarkStart w:id="413" w:name="_Toc34778301"/>
      <w:bookmarkStart w:id="414" w:name="_Toc34778355"/>
      <w:bookmarkStart w:id="415" w:name="_Toc34778408"/>
      <w:bookmarkStart w:id="416" w:name="_Toc34778489"/>
      <w:bookmarkStart w:id="417" w:name="_Toc34778544"/>
      <w:bookmarkStart w:id="418" w:name="_Toc34778600"/>
      <w:bookmarkStart w:id="419" w:name="_Toc34780078"/>
      <w:bookmarkStart w:id="420" w:name="_Toc34778490"/>
      <w:bookmarkStart w:id="421" w:name="_Toc34778545"/>
      <w:bookmarkStart w:id="422" w:name="_Toc34778601"/>
      <w:bookmarkStart w:id="423" w:name="_Toc34780079"/>
      <w:bookmarkStart w:id="424" w:name="_Toc135020171"/>
      <w:bookmarkEnd w:id="372"/>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7751B26B" w14:textId="77777777" w:rsidR="00E86E55" w:rsidRPr="00633320" w:rsidRDefault="00E86E55" w:rsidP="008F2EC2">
      <w:pPr>
        <w:pStyle w:val="Heading2"/>
      </w:pPr>
      <w:bookmarkStart w:id="425" w:name="_Toc37107301"/>
      <w:bookmarkStart w:id="426" w:name="_Toc38099257"/>
      <w:bookmarkStart w:id="427" w:name="_Toc44674855"/>
      <w:bookmarkStart w:id="428" w:name="_Toc97376093"/>
      <w:r w:rsidRPr="00633320">
        <w:t>Central assessment and onward reporting of SUSARs</w:t>
      </w:r>
      <w:bookmarkEnd w:id="425"/>
      <w:bookmarkEnd w:id="426"/>
      <w:bookmarkEnd w:id="427"/>
      <w:bookmarkEnd w:id="428"/>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8F2EC2">
      <w:pPr>
        <w:pStyle w:val="Heading2"/>
      </w:pPr>
      <w:bookmarkStart w:id="429" w:name="_Toc37107302"/>
      <w:bookmarkStart w:id="430" w:name="_Toc38099258"/>
      <w:bookmarkStart w:id="431" w:name="_Toc44674856"/>
      <w:bookmarkStart w:id="432" w:name="_Toc97376094"/>
      <w:r w:rsidRPr="00633320">
        <w:t>Recording other Adverse Events</w:t>
      </w:r>
      <w:bookmarkEnd w:id="429"/>
      <w:bookmarkEnd w:id="430"/>
      <w:bookmarkEnd w:id="431"/>
      <w:bookmarkEnd w:id="432"/>
    </w:p>
    <w:p w14:paraId="3D3409FB" w14:textId="53AB3BF0"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FB33CE">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FB33CE">
        <w:t>2.8</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9"/>
      </w:r>
      <w:r w:rsidR="00E95A88" w:rsidRPr="00633320" w:rsidDel="008F7F24">
        <w:t xml:space="preserve"> It is anticipated that for some </w:t>
      </w:r>
      <w:proofErr w:type="spellStart"/>
      <w:r w:rsidR="00E95A88" w:rsidRPr="00633320" w:rsidDel="008F7F24">
        <w:t>substudies</w:t>
      </w:r>
      <w:proofErr w:type="spellEnd"/>
      <w:r w:rsidR="00E95A88" w:rsidRPr="00633320" w:rsidDel="008F7F24">
        <w:t>,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433" w:name="_Toc514709855"/>
      <w:bookmarkStart w:id="434" w:name="_Toc514756016"/>
      <w:bookmarkStart w:id="435" w:name="_Toc514773832"/>
      <w:bookmarkStart w:id="436" w:name="_Toc514776538"/>
      <w:bookmarkStart w:id="437" w:name="_Toc514939412"/>
      <w:bookmarkStart w:id="438" w:name="_Toc514947223"/>
      <w:bookmarkStart w:id="439" w:name="_Toc515001195"/>
      <w:bookmarkStart w:id="440" w:name="_Toc34303402"/>
      <w:bookmarkStart w:id="441" w:name="_Toc514709856"/>
      <w:bookmarkStart w:id="442" w:name="_Toc514756017"/>
      <w:bookmarkStart w:id="443" w:name="_Toc514773833"/>
      <w:bookmarkStart w:id="444" w:name="_Toc514776539"/>
      <w:bookmarkStart w:id="445" w:name="_Toc514939413"/>
      <w:bookmarkStart w:id="446" w:name="_Toc514947224"/>
      <w:bookmarkStart w:id="447" w:name="_Toc515001196"/>
      <w:bookmarkStart w:id="448" w:name="_Toc34303403"/>
      <w:bookmarkStart w:id="449" w:name="_Toc502695956"/>
      <w:bookmarkStart w:id="450" w:name="_Toc502696245"/>
      <w:bookmarkStart w:id="451" w:name="_Toc503430774"/>
      <w:bookmarkEnd w:id="424"/>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2A02DE8D" w14:textId="1DEB9867" w:rsidR="004B65DD" w:rsidRPr="00633320" w:rsidRDefault="00123202" w:rsidP="008F2EC2">
      <w:pPr>
        <w:pStyle w:val="Heading2"/>
      </w:pPr>
      <w:bookmarkStart w:id="452" w:name="_Toc247076032"/>
      <w:bookmarkStart w:id="453" w:name="_Toc247076034"/>
      <w:bookmarkStart w:id="454" w:name="_Toc247076037"/>
      <w:bookmarkStart w:id="455" w:name="_Toc247076039"/>
      <w:bookmarkStart w:id="456" w:name="_Toc135020176"/>
      <w:bookmarkStart w:id="457" w:name="_Ref247430832"/>
      <w:bookmarkStart w:id="458" w:name="_Ref490814834"/>
      <w:bookmarkStart w:id="459" w:name="_Ref491115124"/>
      <w:bookmarkStart w:id="460" w:name="_Toc37107303"/>
      <w:bookmarkStart w:id="461" w:name="_Toc38099259"/>
      <w:bookmarkStart w:id="462" w:name="_Toc44674857"/>
      <w:bookmarkStart w:id="463" w:name="_Toc97376095"/>
      <w:bookmarkEnd w:id="452"/>
      <w:bookmarkEnd w:id="453"/>
      <w:bookmarkEnd w:id="454"/>
      <w:bookmarkEnd w:id="455"/>
      <w:r w:rsidRPr="00633320">
        <w:lastRenderedPageBreak/>
        <w:t>R</w:t>
      </w:r>
      <w:r w:rsidR="004B65DD" w:rsidRPr="00633320">
        <w:t xml:space="preserve">ole of the </w:t>
      </w:r>
      <w:bookmarkEnd w:id="456"/>
      <w:bookmarkEnd w:id="457"/>
      <w:bookmarkEnd w:id="458"/>
      <w:bookmarkEnd w:id="459"/>
      <w:r w:rsidR="00E55C01" w:rsidRPr="00633320">
        <w:t>D</w:t>
      </w:r>
      <w:r w:rsidR="00E86E55" w:rsidRPr="00633320">
        <w:t>ata Monitoring Committee (DM</w:t>
      </w:r>
      <w:r w:rsidR="00E55C01" w:rsidRPr="00633320">
        <w:t>C</w:t>
      </w:r>
      <w:r w:rsidR="00E86E55" w:rsidRPr="00633320">
        <w:t>)</w:t>
      </w:r>
      <w:bookmarkEnd w:id="460"/>
      <w:bookmarkEnd w:id="461"/>
      <w:bookmarkEnd w:id="462"/>
      <w:bookmarkEnd w:id="463"/>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8F2EC2">
      <w:pPr>
        <w:pStyle w:val="Heading2"/>
      </w:pPr>
      <w:bookmarkStart w:id="464" w:name="_Toc37107304"/>
      <w:bookmarkStart w:id="465" w:name="_Toc38099260"/>
      <w:bookmarkStart w:id="466" w:name="_Toc44674858"/>
      <w:bookmarkStart w:id="467" w:name="_Toc97376096"/>
      <w:r w:rsidRPr="00633320">
        <w:t>Blinding</w:t>
      </w:r>
      <w:bookmarkEnd w:id="464"/>
      <w:bookmarkEnd w:id="465"/>
      <w:bookmarkEnd w:id="466"/>
      <w:bookmarkEnd w:id="467"/>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468" w:name="_Toc37770926"/>
      <w:bookmarkStart w:id="469" w:name="_Toc37771582"/>
      <w:bookmarkStart w:id="470" w:name="_Toc37770927"/>
      <w:bookmarkStart w:id="471" w:name="_Toc37771583"/>
      <w:bookmarkStart w:id="472" w:name="_Toc37107305"/>
      <w:bookmarkStart w:id="473" w:name="_Toc38099261"/>
      <w:bookmarkStart w:id="474" w:name="_Toc44674859"/>
      <w:bookmarkEnd w:id="468"/>
      <w:bookmarkEnd w:id="469"/>
      <w:bookmarkEnd w:id="470"/>
      <w:bookmarkEnd w:id="471"/>
    </w:p>
    <w:p w14:paraId="55DB6216" w14:textId="475A73C3" w:rsidR="00295817" w:rsidRPr="00633320" w:rsidRDefault="00295817" w:rsidP="00F123A0">
      <w:pPr>
        <w:pStyle w:val="StyleHeading1Linespacingsingle"/>
        <w:numPr>
          <w:ilvl w:val="0"/>
          <w:numId w:val="2"/>
        </w:numPr>
      </w:pPr>
      <w:bookmarkStart w:id="475" w:name="_Toc97376097"/>
      <w:r w:rsidRPr="00633320">
        <w:t>Quality Management</w:t>
      </w:r>
      <w:bookmarkEnd w:id="472"/>
      <w:bookmarkEnd w:id="473"/>
      <w:bookmarkEnd w:id="474"/>
      <w:bookmarkEnd w:id="475"/>
    </w:p>
    <w:p w14:paraId="5C4EB6C3" w14:textId="77777777" w:rsidR="00EB55A5" w:rsidRPr="00633320" w:rsidRDefault="00EB55A5" w:rsidP="008F2EC2">
      <w:pPr>
        <w:pStyle w:val="Heading2"/>
      </w:pPr>
      <w:bookmarkStart w:id="476" w:name="_Toc37107306"/>
      <w:bookmarkStart w:id="477" w:name="_Toc38099262"/>
      <w:bookmarkStart w:id="478" w:name="_Toc44674860"/>
      <w:bookmarkStart w:id="479" w:name="_Toc97376098"/>
      <w:r w:rsidRPr="00633320">
        <w:t xml:space="preserve">Quality </w:t>
      </w:r>
      <w:proofErr w:type="gramStart"/>
      <w:r w:rsidRPr="00633320">
        <w:t>By</w:t>
      </w:r>
      <w:proofErr w:type="gramEnd"/>
      <w:r w:rsidRPr="00633320">
        <w:t xml:space="preserve"> Design Principles</w:t>
      </w:r>
      <w:bookmarkEnd w:id="476"/>
      <w:bookmarkEnd w:id="477"/>
      <w:bookmarkEnd w:id="478"/>
      <w:bookmarkEnd w:id="479"/>
    </w:p>
    <w:p w14:paraId="52C64FB3" w14:textId="71843485"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lastRenderedPageBreak/>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8F2EC2">
      <w:pPr>
        <w:pStyle w:val="Heading2"/>
      </w:pPr>
      <w:bookmarkStart w:id="480" w:name="_Toc36902929"/>
      <w:bookmarkStart w:id="481" w:name="_Toc36902930"/>
      <w:bookmarkStart w:id="482" w:name="_Toc135020178"/>
      <w:bookmarkStart w:id="483" w:name="_Toc37107307"/>
      <w:bookmarkStart w:id="484" w:name="_Toc38099263"/>
      <w:bookmarkStart w:id="485" w:name="_Toc44674861"/>
      <w:bookmarkStart w:id="486" w:name="_Toc97376099"/>
      <w:bookmarkEnd w:id="480"/>
      <w:bookmarkEnd w:id="481"/>
      <w:r w:rsidRPr="00633320">
        <w:t>Training and monitoring</w:t>
      </w:r>
      <w:bookmarkEnd w:id="482"/>
      <w:bookmarkEnd w:id="483"/>
      <w:bookmarkEnd w:id="484"/>
      <w:bookmarkEnd w:id="485"/>
      <w:bookmarkEnd w:id="486"/>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444E82CB" w:rsidR="009B0676" w:rsidRPr="00633320" w:rsidRDefault="00DC2E51" w:rsidP="00F123A0">
      <w:r w:rsidRPr="00633320">
        <w:t xml:space="preserve">In the context of this epidemic, visits to hospital sites </w:t>
      </w:r>
      <w:r w:rsidR="003C491C">
        <w:t>are</w:t>
      </w:r>
      <w:r w:rsidR="003C491C" w:rsidRPr="00633320">
        <w:t xml:space="preserve"> </w:t>
      </w:r>
      <w:r w:rsidRPr="00633320">
        <w:t xml:space="preserve">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DC738F" w:rsidRPr="005A7474">
          <w:rPr>
            <w:noProof/>
            <w:vertAlign w:val="superscript"/>
          </w:rPr>
          <w:t>9</w:t>
        </w:r>
      </w:hyperlink>
      <w:r w:rsidR="005A7474" w:rsidRPr="005A7474">
        <w:rPr>
          <w:noProof/>
          <w:vertAlign w:val="superscript"/>
        </w:rPr>
        <w:t>,</w:t>
      </w:r>
      <w:hyperlink w:anchor="_ENREF_10" w:tooltip="Administration., 2013 #113" w:history="1">
        <w:r w:rsidR="00DC738F"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487" w:name="_Toc528139379"/>
    </w:p>
    <w:p w14:paraId="2FBC8682" w14:textId="77777777" w:rsidR="009B64A3" w:rsidRPr="00633320" w:rsidRDefault="009B64A3" w:rsidP="008F2EC2">
      <w:pPr>
        <w:pStyle w:val="Heading2"/>
      </w:pPr>
      <w:bookmarkStart w:id="488" w:name="_Toc37107308"/>
      <w:bookmarkStart w:id="489" w:name="_Toc38099264"/>
      <w:bookmarkStart w:id="490" w:name="_Toc44674862"/>
      <w:bookmarkStart w:id="491" w:name="_Toc97376100"/>
      <w:r w:rsidRPr="00633320">
        <w:t>Data management</w:t>
      </w:r>
      <w:bookmarkEnd w:id="488"/>
      <w:bookmarkEnd w:id="489"/>
      <w:bookmarkEnd w:id="490"/>
      <w:bookmarkEnd w:id="491"/>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8F2EC2">
      <w:pPr>
        <w:pStyle w:val="Heading2"/>
      </w:pPr>
      <w:bookmarkStart w:id="492" w:name="_Toc37107309"/>
      <w:bookmarkStart w:id="493" w:name="_Toc38099265"/>
      <w:bookmarkStart w:id="494" w:name="_Toc44674863"/>
      <w:bookmarkStart w:id="495" w:name="_Toc97376101"/>
      <w:r w:rsidRPr="00633320">
        <w:lastRenderedPageBreak/>
        <w:t>Source documents and archiving</w:t>
      </w:r>
      <w:bookmarkEnd w:id="492"/>
      <w:bookmarkEnd w:id="493"/>
      <w:bookmarkEnd w:id="494"/>
      <w:bookmarkEnd w:id="495"/>
    </w:p>
    <w:p w14:paraId="28854E24" w14:textId="41D5829A"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FB33CE">
        <w:t>2.9</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496" w:name="_Toc37107310"/>
      <w:bookmarkStart w:id="497" w:name="_Toc38099266"/>
      <w:bookmarkStart w:id="498" w:name="_Toc44674864"/>
      <w:bookmarkStart w:id="499" w:name="_Toc97376102"/>
      <w:r w:rsidRPr="00633320">
        <w:t>Operational and administrative details</w:t>
      </w:r>
      <w:bookmarkEnd w:id="496"/>
      <w:bookmarkEnd w:id="497"/>
      <w:bookmarkEnd w:id="498"/>
      <w:bookmarkEnd w:id="499"/>
    </w:p>
    <w:p w14:paraId="28915A31" w14:textId="77777777" w:rsidR="009B64A3" w:rsidRPr="00633320" w:rsidRDefault="009B64A3" w:rsidP="008F2EC2">
      <w:pPr>
        <w:pStyle w:val="Heading2"/>
      </w:pPr>
      <w:bookmarkStart w:id="500" w:name="_Toc37107311"/>
      <w:bookmarkStart w:id="501" w:name="_Toc38099267"/>
      <w:bookmarkStart w:id="502" w:name="_Toc44674865"/>
      <w:bookmarkStart w:id="503" w:name="_Toc97376103"/>
      <w:r w:rsidRPr="00633320">
        <w:t>Sponsor and coordination</w:t>
      </w:r>
      <w:bookmarkEnd w:id="500"/>
      <w:bookmarkEnd w:id="501"/>
      <w:bookmarkEnd w:id="502"/>
      <w:bookmarkEnd w:id="503"/>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8F2EC2">
      <w:pPr>
        <w:pStyle w:val="Heading2"/>
      </w:pPr>
      <w:bookmarkStart w:id="504" w:name="_Toc37107312"/>
      <w:bookmarkStart w:id="505" w:name="_Toc38099268"/>
      <w:bookmarkStart w:id="506" w:name="_Toc44674866"/>
      <w:bookmarkStart w:id="507" w:name="_Toc97376104"/>
      <w:r w:rsidRPr="00633320">
        <w:t>Funding</w:t>
      </w:r>
      <w:bookmarkEnd w:id="504"/>
      <w:bookmarkEnd w:id="505"/>
      <w:bookmarkEnd w:id="506"/>
      <w:bookmarkEnd w:id="507"/>
    </w:p>
    <w:p w14:paraId="4E4DB8B8" w14:textId="7224074C"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t>
      </w:r>
      <w:proofErr w:type="spellStart"/>
      <w:r w:rsidR="004D0DCE" w:rsidRPr="00633320">
        <w:t>Wellcome</w:t>
      </w:r>
      <w:proofErr w:type="spellEnd"/>
      <w:r w:rsidR="004D0DCE" w:rsidRPr="00633320">
        <w:t xml:space="preserve"> Trust, </w:t>
      </w:r>
      <w:r w:rsidRPr="00633320">
        <w:t xml:space="preserve">and by core funding provided by NIHR Oxford Biomedical Research Centre, </w:t>
      </w:r>
      <w:r w:rsidR="00AC7CBB" w:rsidRPr="00633320">
        <w:t xml:space="preserve">the </w:t>
      </w:r>
      <w:proofErr w:type="spellStart"/>
      <w:r w:rsidR="00AC7CBB" w:rsidRPr="00633320">
        <w:t>Wellcome</w:t>
      </w:r>
      <w:proofErr w:type="spellEnd"/>
      <w:r w:rsidR="00AC7CBB" w:rsidRPr="00633320">
        <w:t xml:space="preserv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8F2EC2">
      <w:pPr>
        <w:pStyle w:val="Heading2"/>
      </w:pPr>
      <w:bookmarkStart w:id="508" w:name="_Toc37107313"/>
      <w:bookmarkStart w:id="509" w:name="_Toc38099269"/>
      <w:bookmarkStart w:id="510" w:name="_Toc44674867"/>
      <w:bookmarkStart w:id="511" w:name="_Toc97376105"/>
      <w:r w:rsidRPr="00633320">
        <w:t>Indemnity</w:t>
      </w:r>
      <w:bookmarkEnd w:id="508"/>
      <w:bookmarkEnd w:id="509"/>
      <w:bookmarkEnd w:id="510"/>
      <w:bookmarkEnd w:id="511"/>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8F2EC2">
      <w:pPr>
        <w:pStyle w:val="Heading2"/>
      </w:pPr>
      <w:bookmarkStart w:id="512" w:name="_Toc37107314"/>
      <w:bookmarkStart w:id="513" w:name="_Toc38099270"/>
      <w:bookmarkStart w:id="514" w:name="_Toc44674868"/>
      <w:bookmarkStart w:id="515" w:name="_Toc97376106"/>
      <w:r w:rsidRPr="00633320">
        <w:t xml:space="preserve">Local Clinical </w:t>
      </w:r>
      <w:proofErr w:type="spellStart"/>
      <w:r w:rsidRPr="00633320">
        <w:t>Centres</w:t>
      </w:r>
      <w:bookmarkEnd w:id="512"/>
      <w:bookmarkEnd w:id="513"/>
      <w:bookmarkEnd w:id="514"/>
      <w:bookmarkEnd w:id="515"/>
      <w:proofErr w:type="spellEnd"/>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8F2EC2">
      <w:pPr>
        <w:pStyle w:val="Heading2"/>
      </w:pPr>
      <w:bookmarkStart w:id="516" w:name="_Toc34778609"/>
      <w:bookmarkStart w:id="517" w:name="_Toc34780093"/>
      <w:bookmarkStart w:id="518" w:name="_Toc34780353"/>
      <w:bookmarkStart w:id="519" w:name="_Toc34780483"/>
      <w:bookmarkStart w:id="520" w:name="_Toc135020179"/>
      <w:bookmarkStart w:id="521" w:name="_Toc37107315"/>
      <w:bookmarkStart w:id="522" w:name="_Toc38099271"/>
      <w:bookmarkStart w:id="523" w:name="_Toc44674869"/>
      <w:bookmarkStart w:id="524" w:name="_Toc97376107"/>
      <w:bookmarkEnd w:id="516"/>
      <w:bookmarkEnd w:id="517"/>
      <w:bookmarkEnd w:id="518"/>
      <w:bookmarkEnd w:id="519"/>
      <w:r w:rsidRPr="00633320">
        <w:lastRenderedPageBreak/>
        <w:t xml:space="preserve">Supply of study </w:t>
      </w:r>
      <w:bookmarkEnd w:id="487"/>
      <w:bookmarkEnd w:id="520"/>
      <w:r w:rsidR="00C71205" w:rsidRPr="00633320">
        <w:t>treatment</w:t>
      </w:r>
      <w:r w:rsidR="006A79C3" w:rsidRPr="00633320">
        <w:t>s</w:t>
      </w:r>
      <w:bookmarkEnd w:id="521"/>
      <w:bookmarkEnd w:id="522"/>
      <w:bookmarkEnd w:id="523"/>
      <w:bookmarkEnd w:id="524"/>
    </w:p>
    <w:p w14:paraId="7A46E397" w14:textId="616A8AC6"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proofErr w:type="spellStart"/>
      <w:r w:rsidR="007B2888">
        <w:t>oseltamivir</w:t>
      </w:r>
      <w:proofErr w:type="spellEnd"/>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8F2EC2">
      <w:pPr>
        <w:pStyle w:val="Heading2"/>
      </w:pPr>
      <w:bookmarkStart w:id="525" w:name="_Toc34780096"/>
      <w:bookmarkStart w:id="526" w:name="_Toc34780356"/>
      <w:bookmarkStart w:id="527" w:name="_Toc34780486"/>
      <w:bookmarkStart w:id="528" w:name="_Toc34780097"/>
      <w:bookmarkStart w:id="529" w:name="_Toc34780357"/>
      <w:bookmarkStart w:id="530" w:name="_Toc34780487"/>
      <w:bookmarkStart w:id="531" w:name="_Toc34780099"/>
      <w:bookmarkStart w:id="532" w:name="_Toc34780359"/>
      <w:bookmarkStart w:id="533" w:name="_Toc34780489"/>
      <w:bookmarkStart w:id="534" w:name="_Toc34780100"/>
      <w:bookmarkStart w:id="535" w:name="_Toc34780360"/>
      <w:bookmarkStart w:id="536" w:name="_Toc34780490"/>
      <w:bookmarkStart w:id="537" w:name="_Toc514776555"/>
      <w:bookmarkStart w:id="538" w:name="_Toc514939429"/>
      <w:bookmarkStart w:id="539" w:name="_Toc514947240"/>
      <w:bookmarkStart w:id="540" w:name="_Toc514776556"/>
      <w:bookmarkStart w:id="541" w:name="_Toc514939430"/>
      <w:bookmarkStart w:id="542" w:name="_Toc514947241"/>
      <w:bookmarkStart w:id="543" w:name="_Toc34780101"/>
      <w:bookmarkStart w:id="544" w:name="_Toc34780361"/>
      <w:bookmarkStart w:id="545" w:name="_Toc34780491"/>
      <w:bookmarkStart w:id="546" w:name="_Toc34780102"/>
      <w:bookmarkStart w:id="547" w:name="_Toc34780362"/>
      <w:bookmarkStart w:id="548" w:name="_Toc34780492"/>
      <w:bookmarkStart w:id="549" w:name="_Toc34780105"/>
      <w:bookmarkStart w:id="550" w:name="_Toc34780365"/>
      <w:bookmarkStart w:id="551" w:name="_Toc34780495"/>
      <w:bookmarkStart w:id="552" w:name="_Toc34780107"/>
      <w:bookmarkStart w:id="553" w:name="_Toc34780367"/>
      <w:bookmarkStart w:id="554" w:name="_Toc34780497"/>
      <w:bookmarkStart w:id="555" w:name="_Toc34780108"/>
      <w:bookmarkStart w:id="556" w:name="_Toc34780368"/>
      <w:bookmarkStart w:id="557" w:name="_Toc34780498"/>
      <w:bookmarkStart w:id="558" w:name="_Toc34780110"/>
      <w:bookmarkStart w:id="559" w:name="_Toc34780370"/>
      <w:bookmarkStart w:id="560" w:name="_Toc34780500"/>
      <w:bookmarkStart w:id="561" w:name="_Toc34780111"/>
      <w:bookmarkStart w:id="562" w:name="_Toc34780371"/>
      <w:bookmarkStart w:id="563" w:name="_Toc34780501"/>
      <w:bookmarkStart w:id="564" w:name="_Toc34780112"/>
      <w:bookmarkStart w:id="565" w:name="_Toc34780372"/>
      <w:bookmarkStart w:id="566" w:name="_Toc34780502"/>
      <w:bookmarkStart w:id="567" w:name="_Toc37107316"/>
      <w:bookmarkStart w:id="568" w:name="_Toc38099272"/>
      <w:bookmarkStart w:id="569" w:name="_Toc44674870"/>
      <w:bookmarkStart w:id="570" w:name="_Toc97376108"/>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633320">
        <w:t>End of trial</w:t>
      </w:r>
      <w:bookmarkEnd w:id="567"/>
      <w:bookmarkEnd w:id="568"/>
      <w:bookmarkEnd w:id="569"/>
      <w:bookmarkEnd w:id="570"/>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8F2EC2">
      <w:pPr>
        <w:pStyle w:val="Heading2"/>
      </w:pPr>
      <w:bookmarkStart w:id="571" w:name="_Toc261531375"/>
      <w:bookmarkStart w:id="572" w:name="_Toc261531376"/>
      <w:bookmarkStart w:id="573" w:name="_Toc528139386"/>
      <w:bookmarkStart w:id="574" w:name="_Toc135020188"/>
      <w:bookmarkStart w:id="575" w:name="_Toc37107317"/>
      <w:bookmarkStart w:id="576" w:name="_Toc38099273"/>
      <w:bookmarkStart w:id="577" w:name="_Toc44674871"/>
      <w:bookmarkStart w:id="578" w:name="_Toc97376109"/>
      <w:bookmarkEnd w:id="571"/>
      <w:bookmarkEnd w:id="572"/>
      <w:r w:rsidRPr="00633320">
        <w:t>Publications</w:t>
      </w:r>
      <w:r w:rsidR="0083053F" w:rsidRPr="00633320">
        <w:t xml:space="preserve"> and</w:t>
      </w:r>
      <w:r w:rsidRPr="00633320">
        <w:t xml:space="preserve"> reports</w:t>
      </w:r>
      <w:bookmarkEnd w:id="573"/>
      <w:bookmarkEnd w:id="574"/>
      <w:bookmarkEnd w:id="575"/>
      <w:bookmarkEnd w:id="576"/>
      <w:bookmarkEnd w:id="577"/>
      <w:bookmarkEnd w:id="578"/>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8F2EC2">
      <w:pPr>
        <w:pStyle w:val="Heading2"/>
      </w:pPr>
      <w:bookmarkStart w:id="579" w:name="_Toc37107318"/>
      <w:bookmarkStart w:id="580" w:name="_Toc38099274"/>
      <w:bookmarkStart w:id="581" w:name="_Toc44674872"/>
      <w:bookmarkStart w:id="582" w:name="_Toc97376110"/>
      <w:proofErr w:type="spellStart"/>
      <w:r w:rsidRPr="00633320">
        <w:t>Substudies</w:t>
      </w:r>
      <w:bookmarkEnd w:id="579"/>
      <w:bookmarkEnd w:id="580"/>
      <w:bookmarkEnd w:id="581"/>
      <w:bookmarkEnd w:id="582"/>
      <w:proofErr w:type="spellEnd"/>
    </w:p>
    <w:p w14:paraId="7AAE9C1D" w14:textId="6F329A25" w:rsidR="00734CD3" w:rsidRPr="00633320" w:rsidRDefault="004B65DD" w:rsidP="00F123A0">
      <w:r w:rsidRPr="00633320">
        <w:t xml:space="preserve">Proposals for </w:t>
      </w:r>
      <w:proofErr w:type="spellStart"/>
      <w:r w:rsidRPr="00633320">
        <w:t>substudies</w:t>
      </w:r>
      <w:proofErr w:type="spellEnd"/>
      <w:r w:rsidRPr="00633320">
        <w:t xml:space="preserve">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w:t>
      </w:r>
      <w:proofErr w:type="spellStart"/>
      <w:r w:rsidRPr="00633320">
        <w:t>substudy</w:t>
      </w:r>
      <w:proofErr w:type="spellEnd"/>
      <w:r w:rsidRPr="00633320">
        <w:t xml:space="preserve"> is </w:t>
      </w:r>
      <w:r w:rsidR="005741F6" w:rsidRPr="00633320">
        <w:t>worthwhile</w:t>
      </w:r>
      <w:r w:rsidRPr="00633320">
        <w:t xml:space="preserve"> and </w:t>
      </w:r>
      <w:r w:rsidRPr="00633320">
        <w:lastRenderedPageBreak/>
        <w:t>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77777777" w:rsidR="00734CD3" w:rsidRPr="00633320" w:rsidRDefault="00734CD3" w:rsidP="00734CD3">
      <w:pPr>
        <w:pStyle w:val="StyleHeading1Linespacingsingle"/>
        <w:numPr>
          <w:ilvl w:val="0"/>
          <w:numId w:val="2"/>
        </w:numPr>
      </w:pPr>
      <w:bookmarkStart w:id="583" w:name="_Toc44674873"/>
      <w:bookmarkStart w:id="584" w:name="_Toc97376111"/>
      <w:r w:rsidRPr="00633320">
        <w:lastRenderedPageBreak/>
        <w:t>VERSION HISTORY</w:t>
      </w:r>
      <w:bookmarkEnd w:id="583"/>
      <w:bookmarkEnd w:id="584"/>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093F55">
        <w:trPr>
          <w:cantSplit/>
          <w:tblHeader/>
        </w:trPr>
        <w:tc>
          <w:tcPr>
            <w:tcW w:w="2156" w:type="dxa"/>
          </w:tcPr>
          <w:p w14:paraId="5213BE4A" w14:textId="77777777" w:rsidR="009A510F" w:rsidRPr="00633320" w:rsidRDefault="009A510F" w:rsidP="00F123A0">
            <w:pPr>
              <w:rPr>
                <w:sz w:val="20"/>
              </w:rPr>
            </w:pPr>
            <w:bookmarkStart w:id="585" w:name="_Toc37771598"/>
            <w:bookmarkStart w:id="586" w:name="_Toc261531379"/>
            <w:bookmarkStart w:id="587" w:name="_Toc494539256"/>
            <w:bookmarkStart w:id="588" w:name="_Toc494539258"/>
            <w:bookmarkStart w:id="589" w:name="_Toc494539259"/>
            <w:bookmarkStart w:id="590" w:name="_Toc499039131"/>
            <w:bookmarkStart w:id="591" w:name="_Toc499041180"/>
            <w:bookmarkStart w:id="592" w:name="_Toc499141708"/>
            <w:bookmarkStart w:id="593" w:name="_Toc499141999"/>
            <w:bookmarkStart w:id="594" w:name="_Toc499144817"/>
            <w:bookmarkStart w:id="595" w:name="_Toc499039132"/>
            <w:bookmarkStart w:id="596" w:name="_Toc499041181"/>
            <w:bookmarkStart w:id="597" w:name="_Toc499141709"/>
            <w:bookmarkStart w:id="598" w:name="_Toc499142000"/>
            <w:bookmarkStart w:id="599" w:name="_Toc499144818"/>
            <w:bookmarkStart w:id="600" w:name="_Toc40209089"/>
            <w:bookmarkStart w:id="601" w:name="_Toc40209147"/>
            <w:bookmarkStart w:id="602" w:name="_Toc40209205"/>
            <w:bookmarkStart w:id="603" w:name="_Toc40209090"/>
            <w:bookmarkStart w:id="604" w:name="_Toc40209148"/>
            <w:bookmarkStart w:id="605" w:name="_Toc40209206"/>
            <w:bookmarkStart w:id="606" w:name="_Toc40209091"/>
            <w:bookmarkStart w:id="607" w:name="_Toc40209149"/>
            <w:bookmarkStart w:id="608" w:name="_Toc40209207"/>
            <w:bookmarkStart w:id="609" w:name="_Toc40209092"/>
            <w:bookmarkStart w:id="610" w:name="_Toc40209150"/>
            <w:bookmarkStart w:id="611" w:name="_Toc40209208"/>
            <w:bookmarkStart w:id="612" w:name="_Toc40209093"/>
            <w:bookmarkStart w:id="613" w:name="_Toc40209151"/>
            <w:bookmarkStart w:id="614" w:name="_Toc40209209"/>
            <w:bookmarkStart w:id="615" w:name="_Toc40209094"/>
            <w:bookmarkStart w:id="616" w:name="_Toc40209152"/>
            <w:bookmarkStart w:id="617" w:name="_Toc40209210"/>
            <w:bookmarkStart w:id="618" w:name="_Toc40209154"/>
            <w:bookmarkStart w:id="619" w:name="_Toc124158421"/>
            <w:bookmarkStart w:id="620" w:name="_Toc135020189"/>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proofErr w:type="spellStart"/>
            <w:r w:rsidR="00AC7482" w:rsidRPr="00633320">
              <w:rPr>
                <w:sz w:val="20"/>
              </w:rPr>
              <w:t>h</w:t>
            </w:r>
            <w:r w:rsidR="00473FD0" w:rsidRPr="00633320">
              <w:rPr>
                <w:sz w:val="20"/>
              </w:rPr>
              <w:t>ydroxychloroquine</w:t>
            </w:r>
            <w:proofErr w:type="spellEnd"/>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proofErr w:type="spellStart"/>
            <w:r w:rsidR="00AC7482" w:rsidRPr="00633320">
              <w:rPr>
                <w:sz w:val="20"/>
              </w:rPr>
              <w:t>t</w:t>
            </w:r>
            <w:r w:rsidRPr="00633320">
              <w:rPr>
                <w:sz w:val="20"/>
              </w:rPr>
              <w:t>ocilizumab</w:t>
            </w:r>
            <w:proofErr w:type="spellEnd"/>
            <w:r w:rsidRPr="00633320">
              <w:rPr>
                <w:sz w:val="20"/>
              </w:rPr>
              <w:t xml:space="preserve">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 xml:space="preserve">Removal of </w:t>
            </w:r>
            <w:proofErr w:type="spellStart"/>
            <w:r w:rsidRPr="00633320">
              <w:rPr>
                <w:sz w:val="20"/>
              </w:rPr>
              <w:t>hydroxychloroquine</w:t>
            </w:r>
            <w:proofErr w:type="spellEnd"/>
            <w:r w:rsidRPr="00633320">
              <w:rPr>
                <w:sz w:val="20"/>
              </w:rPr>
              <w:t xml:space="preserv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 xml:space="preserve">Removal of </w:t>
            </w:r>
            <w:proofErr w:type="spellStart"/>
            <w:r w:rsidRPr="00633320">
              <w:rPr>
                <w:sz w:val="20"/>
              </w:rPr>
              <w:t>lopinavir</w:t>
            </w:r>
            <w:proofErr w:type="spellEnd"/>
            <w:r w:rsidRPr="00633320">
              <w:rPr>
                <w:sz w:val="20"/>
              </w:rPr>
              <w:t>-ritonavir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 xml:space="preserve">Addition of </w:t>
            </w:r>
            <w:proofErr w:type="spellStart"/>
            <w:r w:rsidRPr="00633320">
              <w:rPr>
                <w:sz w:val="20"/>
              </w:rPr>
              <w:t>baricitinib</w:t>
            </w:r>
            <w:proofErr w:type="spellEnd"/>
            <w:r w:rsidRPr="00633320">
              <w:rPr>
                <w:sz w:val="20"/>
              </w:rPr>
              <w:t xml:space="preserve"> and </w:t>
            </w:r>
            <w:proofErr w:type="spellStart"/>
            <w:r w:rsidRPr="00633320">
              <w:rPr>
                <w:sz w:val="20"/>
              </w:rPr>
              <w:t>anakinra</w:t>
            </w:r>
            <w:proofErr w:type="spellEnd"/>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 xml:space="preserve">emoval of </w:t>
            </w:r>
            <w:proofErr w:type="spellStart"/>
            <w:r w:rsidR="003E6CEE" w:rsidRPr="00633320">
              <w:rPr>
                <w:sz w:val="20"/>
              </w:rPr>
              <w:t>tocilizumab</w:t>
            </w:r>
            <w:proofErr w:type="spellEnd"/>
            <w:r w:rsidR="003E6CEE" w:rsidRPr="00633320">
              <w:rPr>
                <w:sz w:val="20"/>
              </w:rPr>
              <w:t xml:space="preserve">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xml:space="preserve">; modification of </w:t>
            </w:r>
            <w:proofErr w:type="spellStart"/>
            <w:r w:rsidR="00CA60A5" w:rsidRPr="00633320">
              <w:rPr>
                <w:sz w:val="20"/>
                <w:szCs w:val="20"/>
              </w:rPr>
              <w:t>barictinib</w:t>
            </w:r>
            <w:proofErr w:type="spellEnd"/>
            <w:r w:rsidR="00CA60A5" w:rsidRPr="00633320">
              <w:rPr>
                <w:sz w:val="20"/>
                <w:szCs w:val="20"/>
              </w:rPr>
              <w:t xml:space="preserve"> and </w:t>
            </w:r>
            <w:proofErr w:type="spellStart"/>
            <w:r w:rsidR="00CA60A5" w:rsidRPr="00633320">
              <w:rPr>
                <w:sz w:val="20"/>
                <w:szCs w:val="20"/>
              </w:rPr>
              <w:t>tocilizumab</w:t>
            </w:r>
            <w:proofErr w:type="spellEnd"/>
            <w:r w:rsidR="00CA60A5" w:rsidRPr="00633320">
              <w:rPr>
                <w:sz w:val="20"/>
                <w:szCs w:val="20"/>
              </w:rPr>
              <w:t xml:space="preserve"> co-administration guidance</w:t>
            </w:r>
          </w:p>
        </w:tc>
      </w:tr>
      <w:tr w:rsidR="00474DD8" w:rsidRPr="00633320" w14:paraId="7269610F" w14:textId="77777777" w:rsidTr="00093F55">
        <w:trPr>
          <w:cantSplit/>
        </w:trPr>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093F55">
        <w:trPr>
          <w:cantSplit/>
        </w:trPr>
        <w:tc>
          <w:tcPr>
            <w:tcW w:w="2156" w:type="dxa"/>
          </w:tcPr>
          <w:p w14:paraId="51045686" w14:textId="6461F9E3" w:rsidR="00FA08CD" w:rsidRPr="00633320" w:rsidRDefault="00FA08CD" w:rsidP="00FA08CD">
            <w:pPr>
              <w:rPr>
                <w:sz w:val="20"/>
                <w:szCs w:val="20"/>
              </w:rPr>
            </w:pPr>
            <w:r>
              <w:rPr>
                <w:sz w:val="20"/>
                <w:szCs w:val="20"/>
              </w:rPr>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093F55">
        <w:trPr>
          <w:cantSplit/>
        </w:trPr>
        <w:tc>
          <w:tcPr>
            <w:tcW w:w="2156" w:type="dxa"/>
          </w:tcPr>
          <w:p w14:paraId="0BAC95B8" w14:textId="7FE09EE0" w:rsidR="00CF4E68" w:rsidRDefault="00CF4E68" w:rsidP="00F123A0">
            <w:pPr>
              <w:rPr>
                <w:sz w:val="20"/>
                <w:szCs w:val="20"/>
              </w:rPr>
            </w:pPr>
            <w:r>
              <w:rPr>
                <w:sz w:val="20"/>
                <w:szCs w:val="20"/>
              </w:rPr>
              <w:lastRenderedPageBreak/>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w:t>
            </w:r>
            <w:proofErr w:type="spellStart"/>
            <w:r>
              <w:rPr>
                <w:sz w:val="20"/>
                <w:szCs w:val="20"/>
              </w:rPr>
              <w:t>empagliflozin</w:t>
            </w:r>
            <w:proofErr w:type="spellEnd"/>
            <w:r>
              <w:rPr>
                <w:sz w:val="20"/>
                <w:szCs w:val="20"/>
              </w:rPr>
              <w:t xml:space="preserve">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 xml:space="preserve">Addition of additional exclusion criteria and safety monitoring for </w:t>
            </w:r>
            <w:proofErr w:type="spellStart"/>
            <w:r>
              <w:rPr>
                <w:sz w:val="20"/>
                <w:szCs w:val="20"/>
              </w:rPr>
              <w:t>empagliflozin</w:t>
            </w:r>
            <w:proofErr w:type="spellEnd"/>
            <w:r>
              <w:rPr>
                <w:sz w:val="20"/>
                <w:szCs w:val="20"/>
              </w:rPr>
              <w:t xml:space="preserve">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c>
          <w:tcPr>
            <w:tcW w:w="2156" w:type="dxa"/>
          </w:tcPr>
          <w:p w14:paraId="6683764C" w14:textId="3B284C34" w:rsidR="00124F13" w:rsidRDefault="00124F13" w:rsidP="00124F13">
            <w:pPr>
              <w:rPr>
                <w:sz w:val="20"/>
                <w:szCs w:val="20"/>
              </w:rPr>
            </w:pPr>
            <w:r>
              <w:rPr>
                <w:sz w:val="20"/>
                <w:szCs w:val="20"/>
              </w:rPr>
              <w:t>V18.0</w:t>
            </w:r>
          </w:p>
        </w:tc>
        <w:tc>
          <w:tcPr>
            <w:tcW w:w="1740"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244"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31390B">
        <w:tc>
          <w:tcPr>
            <w:tcW w:w="2156" w:type="dxa"/>
          </w:tcPr>
          <w:p w14:paraId="7580CD95" w14:textId="12101BD5" w:rsidR="00F65BFB" w:rsidRDefault="00F65BFB" w:rsidP="00124F13">
            <w:pPr>
              <w:rPr>
                <w:sz w:val="20"/>
                <w:szCs w:val="20"/>
              </w:rPr>
            </w:pPr>
            <w:r>
              <w:rPr>
                <w:sz w:val="20"/>
                <w:szCs w:val="20"/>
              </w:rPr>
              <w:t>V18.1</w:t>
            </w:r>
          </w:p>
        </w:tc>
        <w:tc>
          <w:tcPr>
            <w:tcW w:w="1740" w:type="dxa"/>
          </w:tcPr>
          <w:p w14:paraId="695BD532" w14:textId="75EB1295" w:rsidR="00F65BFB" w:rsidRDefault="00F65BFB" w:rsidP="00124F13">
            <w:pPr>
              <w:rPr>
                <w:sz w:val="20"/>
                <w:szCs w:val="20"/>
              </w:rPr>
            </w:pPr>
            <w:r>
              <w:rPr>
                <w:sz w:val="20"/>
                <w:szCs w:val="20"/>
              </w:rPr>
              <w:t>24-Oct-2021</w:t>
            </w:r>
          </w:p>
        </w:tc>
        <w:tc>
          <w:tcPr>
            <w:tcW w:w="6244"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31390B">
        <w:tc>
          <w:tcPr>
            <w:tcW w:w="2156" w:type="dxa"/>
          </w:tcPr>
          <w:p w14:paraId="21297A96" w14:textId="0CEE5710" w:rsidR="00552A9A" w:rsidRDefault="00552A9A" w:rsidP="00124F13">
            <w:pPr>
              <w:rPr>
                <w:sz w:val="20"/>
                <w:szCs w:val="20"/>
              </w:rPr>
            </w:pPr>
            <w:r>
              <w:rPr>
                <w:sz w:val="20"/>
                <w:szCs w:val="20"/>
              </w:rPr>
              <w:t>V19.0</w:t>
            </w:r>
          </w:p>
        </w:tc>
        <w:tc>
          <w:tcPr>
            <w:tcW w:w="1740"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244" w:type="dxa"/>
          </w:tcPr>
          <w:p w14:paraId="4306ED68" w14:textId="11F29CA2" w:rsidR="00552A9A" w:rsidRDefault="007B09A7" w:rsidP="00124F13">
            <w:pPr>
              <w:rPr>
                <w:sz w:val="20"/>
                <w:szCs w:val="20"/>
              </w:rPr>
            </w:pPr>
            <w:r>
              <w:rPr>
                <w:sz w:val="20"/>
                <w:szCs w:val="20"/>
              </w:rPr>
              <w:t xml:space="preserve">Addition of </w:t>
            </w:r>
            <w:proofErr w:type="spellStart"/>
            <w:r>
              <w:rPr>
                <w:sz w:val="20"/>
                <w:szCs w:val="20"/>
              </w:rPr>
              <w:t>baloxavir</w:t>
            </w:r>
            <w:proofErr w:type="spellEnd"/>
            <w:r>
              <w:rPr>
                <w:sz w:val="20"/>
                <w:szCs w:val="20"/>
              </w:rPr>
              <w:t xml:space="preserve"> </w:t>
            </w:r>
            <w:proofErr w:type="spellStart"/>
            <w:r>
              <w:rPr>
                <w:sz w:val="20"/>
                <w:szCs w:val="20"/>
              </w:rPr>
              <w:t>marboxil</w:t>
            </w:r>
            <w:proofErr w:type="spellEnd"/>
            <w:r>
              <w:rPr>
                <w:sz w:val="20"/>
                <w:szCs w:val="20"/>
              </w:rPr>
              <w:t xml:space="preserve">, </w:t>
            </w:r>
            <w:proofErr w:type="spellStart"/>
            <w:r>
              <w:rPr>
                <w:sz w:val="20"/>
                <w:szCs w:val="20"/>
              </w:rPr>
              <w:t>oseltamivir</w:t>
            </w:r>
            <w:proofErr w:type="spellEnd"/>
            <w:r>
              <w:rPr>
                <w:sz w:val="20"/>
                <w:szCs w:val="20"/>
              </w:rPr>
              <w:t>,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31390B">
        <w:tc>
          <w:tcPr>
            <w:tcW w:w="2156" w:type="dxa"/>
          </w:tcPr>
          <w:p w14:paraId="0861A060" w14:textId="712D7717" w:rsidR="003B5DC6" w:rsidRDefault="003B5DC6" w:rsidP="00124F13">
            <w:pPr>
              <w:rPr>
                <w:sz w:val="20"/>
                <w:szCs w:val="20"/>
              </w:rPr>
            </w:pPr>
            <w:r>
              <w:rPr>
                <w:sz w:val="20"/>
                <w:szCs w:val="20"/>
              </w:rPr>
              <w:t>V19.1</w:t>
            </w:r>
          </w:p>
        </w:tc>
        <w:tc>
          <w:tcPr>
            <w:tcW w:w="1740" w:type="dxa"/>
          </w:tcPr>
          <w:p w14:paraId="24522A11" w14:textId="2865DCB1" w:rsidR="003B5DC6" w:rsidRDefault="003B5DC6" w:rsidP="00124F13">
            <w:pPr>
              <w:rPr>
                <w:sz w:val="20"/>
                <w:szCs w:val="20"/>
              </w:rPr>
            </w:pPr>
            <w:r>
              <w:rPr>
                <w:sz w:val="20"/>
                <w:szCs w:val="20"/>
              </w:rPr>
              <w:t>16-Nov-21</w:t>
            </w:r>
          </w:p>
        </w:tc>
        <w:tc>
          <w:tcPr>
            <w:tcW w:w="6244" w:type="dxa"/>
          </w:tcPr>
          <w:p w14:paraId="7F248193" w14:textId="2C9EC531" w:rsidR="003B5DC6" w:rsidRDefault="003B5DC6" w:rsidP="00124F13">
            <w:pPr>
              <w:rPr>
                <w:sz w:val="20"/>
                <w:szCs w:val="20"/>
              </w:rPr>
            </w:pPr>
            <w:r>
              <w:rPr>
                <w:sz w:val="20"/>
                <w:szCs w:val="20"/>
              </w:rPr>
              <w:t xml:space="preserve">Clarification of </w:t>
            </w:r>
            <w:proofErr w:type="spellStart"/>
            <w:r>
              <w:rPr>
                <w:sz w:val="20"/>
                <w:szCs w:val="20"/>
              </w:rPr>
              <w:t>baloxavir</w:t>
            </w:r>
            <w:proofErr w:type="spellEnd"/>
            <w:r>
              <w:rPr>
                <w:sz w:val="20"/>
                <w:szCs w:val="20"/>
              </w:rPr>
              <w:t xml:space="preserve"> and weight eligibility</w:t>
            </w:r>
          </w:p>
        </w:tc>
      </w:tr>
      <w:tr w:rsidR="004062DF" w:rsidRPr="00633320" w14:paraId="45ABEEB2" w14:textId="77777777" w:rsidTr="0031390B">
        <w:tc>
          <w:tcPr>
            <w:tcW w:w="2156" w:type="dxa"/>
          </w:tcPr>
          <w:p w14:paraId="581D443A" w14:textId="5A70D4C4" w:rsidR="004062DF" w:rsidRDefault="004062DF" w:rsidP="00124F13">
            <w:pPr>
              <w:rPr>
                <w:sz w:val="20"/>
                <w:szCs w:val="20"/>
              </w:rPr>
            </w:pPr>
            <w:r>
              <w:rPr>
                <w:sz w:val="20"/>
                <w:szCs w:val="20"/>
              </w:rPr>
              <w:t>V20.0</w:t>
            </w:r>
          </w:p>
        </w:tc>
        <w:tc>
          <w:tcPr>
            <w:tcW w:w="1740" w:type="dxa"/>
          </w:tcPr>
          <w:p w14:paraId="75CF4E1E" w14:textId="0CE6258A" w:rsidR="004062DF" w:rsidRDefault="004062DF" w:rsidP="00124F13">
            <w:pPr>
              <w:rPr>
                <w:sz w:val="20"/>
                <w:szCs w:val="20"/>
              </w:rPr>
            </w:pPr>
            <w:r>
              <w:rPr>
                <w:sz w:val="20"/>
                <w:szCs w:val="20"/>
              </w:rPr>
              <w:t>29-Nov-21</w:t>
            </w:r>
          </w:p>
        </w:tc>
        <w:tc>
          <w:tcPr>
            <w:tcW w:w="6244" w:type="dxa"/>
          </w:tcPr>
          <w:p w14:paraId="2D43F129" w14:textId="77777777" w:rsidR="004062DF" w:rsidRDefault="004062DF" w:rsidP="00124F13">
            <w:pPr>
              <w:rPr>
                <w:sz w:val="20"/>
                <w:szCs w:val="20"/>
              </w:rPr>
            </w:pPr>
            <w:r>
              <w:rPr>
                <w:sz w:val="20"/>
                <w:szCs w:val="20"/>
              </w:rPr>
              <w:t xml:space="preserve">Removal of </w:t>
            </w:r>
            <w:proofErr w:type="spellStart"/>
            <w:r>
              <w:rPr>
                <w:sz w:val="20"/>
                <w:szCs w:val="20"/>
              </w:rPr>
              <w:t>baricitinib</w:t>
            </w:r>
            <w:proofErr w:type="spellEnd"/>
            <w:r>
              <w:rPr>
                <w:sz w:val="20"/>
                <w:szCs w:val="20"/>
              </w:rPr>
              <w:t>.</w:t>
            </w:r>
          </w:p>
          <w:p w14:paraId="2CF4C811" w14:textId="4A95A7FF" w:rsidR="004062DF" w:rsidRDefault="004062DF" w:rsidP="00124F13">
            <w:pPr>
              <w:rPr>
                <w:sz w:val="20"/>
                <w:szCs w:val="20"/>
              </w:rPr>
            </w:pPr>
            <w:r>
              <w:rPr>
                <w:sz w:val="20"/>
                <w:szCs w:val="20"/>
              </w:rPr>
              <w:t xml:space="preserve">Extension of COVID-19 high-dose corticosteroid and </w:t>
            </w:r>
            <w:proofErr w:type="spellStart"/>
            <w:r>
              <w:rPr>
                <w:sz w:val="20"/>
                <w:szCs w:val="20"/>
              </w:rPr>
              <w:t>empagliflozin</w:t>
            </w:r>
            <w:proofErr w:type="spellEnd"/>
            <w:r>
              <w:rPr>
                <w:sz w:val="20"/>
                <w:szCs w:val="20"/>
              </w:rPr>
              <w:t xml:space="preserve"> comparisons to other countries.</w:t>
            </w:r>
          </w:p>
        </w:tc>
      </w:tr>
      <w:tr w:rsidR="00456322" w:rsidRPr="00633320" w14:paraId="0B8024ED" w14:textId="77777777" w:rsidTr="0031390B">
        <w:tc>
          <w:tcPr>
            <w:tcW w:w="2156" w:type="dxa"/>
          </w:tcPr>
          <w:p w14:paraId="51FA8110" w14:textId="05EA0AAE" w:rsidR="00456322" w:rsidRDefault="00456322" w:rsidP="00124F13">
            <w:pPr>
              <w:rPr>
                <w:sz w:val="20"/>
                <w:szCs w:val="20"/>
              </w:rPr>
            </w:pPr>
            <w:r>
              <w:rPr>
                <w:sz w:val="20"/>
                <w:szCs w:val="20"/>
              </w:rPr>
              <w:t>V21.0</w:t>
            </w:r>
          </w:p>
        </w:tc>
        <w:tc>
          <w:tcPr>
            <w:tcW w:w="1740" w:type="dxa"/>
          </w:tcPr>
          <w:p w14:paraId="123627AB" w14:textId="7C0C7F78" w:rsidR="00456322" w:rsidRDefault="00456322" w:rsidP="006715E7">
            <w:pPr>
              <w:rPr>
                <w:sz w:val="20"/>
                <w:szCs w:val="20"/>
              </w:rPr>
            </w:pPr>
            <w:r>
              <w:rPr>
                <w:sz w:val="20"/>
                <w:szCs w:val="20"/>
              </w:rPr>
              <w:t>1</w:t>
            </w:r>
            <w:r w:rsidR="000128E7">
              <w:rPr>
                <w:sz w:val="20"/>
                <w:szCs w:val="20"/>
              </w:rPr>
              <w:t>7</w:t>
            </w:r>
            <w:r>
              <w:rPr>
                <w:sz w:val="20"/>
                <w:szCs w:val="20"/>
              </w:rPr>
              <w:t>-Dec-21</w:t>
            </w:r>
          </w:p>
        </w:tc>
        <w:tc>
          <w:tcPr>
            <w:tcW w:w="6244" w:type="dxa"/>
          </w:tcPr>
          <w:p w14:paraId="2534085F" w14:textId="77777777" w:rsidR="00456322" w:rsidRDefault="00456322" w:rsidP="00124F13">
            <w:pPr>
              <w:rPr>
                <w:sz w:val="20"/>
                <w:szCs w:val="20"/>
              </w:rPr>
            </w:pPr>
            <w:r>
              <w:rPr>
                <w:sz w:val="20"/>
                <w:szCs w:val="20"/>
              </w:rPr>
              <w:t xml:space="preserve">Addition of </w:t>
            </w:r>
            <w:proofErr w:type="spellStart"/>
            <w:r>
              <w:rPr>
                <w:sz w:val="20"/>
                <w:szCs w:val="20"/>
              </w:rPr>
              <w:t>sotrovimab</w:t>
            </w:r>
            <w:proofErr w:type="spellEnd"/>
            <w:r>
              <w:rPr>
                <w:sz w:val="20"/>
                <w:szCs w:val="20"/>
              </w:rPr>
              <w:t xml:space="preserve"> and </w:t>
            </w:r>
            <w:proofErr w:type="spellStart"/>
            <w:r>
              <w:rPr>
                <w:sz w:val="20"/>
                <w:szCs w:val="20"/>
              </w:rPr>
              <w:t>molnupiravir</w:t>
            </w:r>
            <w:proofErr w:type="spellEnd"/>
            <w:r>
              <w:rPr>
                <w:sz w:val="20"/>
                <w:szCs w:val="20"/>
              </w:rPr>
              <w:t>.</w:t>
            </w:r>
          </w:p>
          <w:p w14:paraId="726C5319" w14:textId="77777777" w:rsidR="00456322" w:rsidRDefault="00456322" w:rsidP="00124F13">
            <w:pPr>
              <w:rPr>
                <w:sz w:val="20"/>
                <w:szCs w:val="20"/>
              </w:rPr>
            </w:pPr>
            <w:r>
              <w:rPr>
                <w:sz w:val="20"/>
                <w:szCs w:val="20"/>
              </w:rPr>
              <w:t>Addition of baseline and follow-up samples.</w:t>
            </w:r>
          </w:p>
          <w:p w14:paraId="429C9154" w14:textId="0D601519" w:rsidR="00FF2D40" w:rsidRDefault="00FF2D40" w:rsidP="00124F13">
            <w:pPr>
              <w:rPr>
                <w:sz w:val="20"/>
                <w:szCs w:val="20"/>
              </w:rPr>
            </w:pPr>
            <w:r>
              <w:rPr>
                <w:sz w:val="20"/>
                <w:szCs w:val="20"/>
              </w:rPr>
              <w:t>Re-randomisation of patients recruited &gt;6 months ago.</w:t>
            </w:r>
          </w:p>
        </w:tc>
      </w:tr>
      <w:tr w:rsidR="00303522" w:rsidRPr="00633320" w14:paraId="7271113C" w14:textId="77777777" w:rsidTr="0031390B">
        <w:tc>
          <w:tcPr>
            <w:tcW w:w="2156" w:type="dxa"/>
          </w:tcPr>
          <w:p w14:paraId="065FECE3" w14:textId="3EEE76F9" w:rsidR="00303522" w:rsidRDefault="00303522" w:rsidP="00124F13">
            <w:pPr>
              <w:rPr>
                <w:sz w:val="20"/>
                <w:szCs w:val="20"/>
              </w:rPr>
            </w:pPr>
            <w:r>
              <w:rPr>
                <w:sz w:val="20"/>
                <w:szCs w:val="20"/>
              </w:rPr>
              <w:t>V21.1</w:t>
            </w:r>
          </w:p>
        </w:tc>
        <w:tc>
          <w:tcPr>
            <w:tcW w:w="1740" w:type="dxa"/>
          </w:tcPr>
          <w:p w14:paraId="290F706C" w14:textId="2B2D8455" w:rsidR="00303522" w:rsidRDefault="00303522" w:rsidP="006715E7">
            <w:pPr>
              <w:rPr>
                <w:sz w:val="20"/>
                <w:szCs w:val="20"/>
              </w:rPr>
            </w:pPr>
            <w:r>
              <w:rPr>
                <w:sz w:val="20"/>
                <w:szCs w:val="20"/>
              </w:rPr>
              <w:t>19-Dec-21</w:t>
            </w:r>
          </w:p>
        </w:tc>
        <w:tc>
          <w:tcPr>
            <w:tcW w:w="6244" w:type="dxa"/>
          </w:tcPr>
          <w:p w14:paraId="50589C4D" w14:textId="1FCBE5CF" w:rsidR="00303522" w:rsidRDefault="00303522" w:rsidP="00124F13">
            <w:pPr>
              <w:rPr>
                <w:sz w:val="20"/>
                <w:szCs w:val="20"/>
              </w:rPr>
            </w:pPr>
            <w:r>
              <w:rPr>
                <w:sz w:val="20"/>
                <w:szCs w:val="20"/>
              </w:rPr>
              <w:t>Clarifications post-REC review.</w:t>
            </w:r>
          </w:p>
        </w:tc>
      </w:tr>
      <w:tr w:rsidR="004C4524" w:rsidRPr="00633320" w14:paraId="0EEA6698" w14:textId="77777777" w:rsidTr="0031390B">
        <w:tc>
          <w:tcPr>
            <w:tcW w:w="2156" w:type="dxa"/>
          </w:tcPr>
          <w:p w14:paraId="3A1BE49B" w14:textId="00F87BBE" w:rsidR="004C4524" w:rsidRDefault="004C4524" w:rsidP="00124F13">
            <w:pPr>
              <w:rPr>
                <w:sz w:val="20"/>
                <w:szCs w:val="20"/>
              </w:rPr>
            </w:pPr>
            <w:r>
              <w:rPr>
                <w:sz w:val="20"/>
                <w:szCs w:val="20"/>
              </w:rPr>
              <w:t>V22.0</w:t>
            </w:r>
          </w:p>
        </w:tc>
        <w:tc>
          <w:tcPr>
            <w:tcW w:w="1740" w:type="dxa"/>
          </w:tcPr>
          <w:p w14:paraId="5B1DD50A" w14:textId="55495B51" w:rsidR="004C4524" w:rsidRDefault="00AA3E36" w:rsidP="006715E7">
            <w:pPr>
              <w:rPr>
                <w:sz w:val="20"/>
                <w:szCs w:val="20"/>
              </w:rPr>
            </w:pPr>
            <w:r>
              <w:rPr>
                <w:sz w:val="20"/>
                <w:szCs w:val="20"/>
              </w:rPr>
              <w:t>19</w:t>
            </w:r>
            <w:r w:rsidR="004C4524">
              <w:rPr>
                <w:sz w:val="20"/>
                <w:szCs w:val="20"/>
              </w:rPr>
              <w:t>-Jan-22</w:t>
            </w:r>
          </w:p>
        </w:tc>
        <w:tc>
          <w:tcPr>
            <w:tcW w:w="6244" w:type="dxa"/>
          </w:tcPr>
          <w:p w14:paraId="2282CC75" w14:textId="5A70F4EF" w:rsidR="004C4524" w:rsidRDefault="004C4524" w:rsidP="00124F13">
            <w:pPr>
              <w:rPr>
                <w:sz w:val="20"/>
                <w:szCs w:val="20"/>
              </w:rPr>
            </w:pPr>
            <w:r>
              <w:rPr>
                <w:sz w:val="20"/>
                <w:szCs w:val="20"/>
              </w:rPr>
              <w:t xml:space="preserve">Addition of </w:t>
            </w:r>
            <w:proofErr w:type="spellStart"/>
            <w:r>
              <w:rPr>
                <w:sz w:val="20"/>
                <w:szCs w:val="20"/>
              </w:rPr>
              <w:t>Paxlovid</w:t>
            </w:r>
            <w:proofErr w:type="spellEnd"/>
            <w:ins w:id="621" w:author="Richard Haynes" w:date="2022-02-04T16:15:00Z">
              <w:r w:rsidR="00552C1B">
                <w:rPr>
                  <w:sz w:val="20"/>
                  <w:szCs w:val="20"/>
                </w:rPr>
                <w:t>. (Not implemented.)</w:t>
              </w:r>
            </w:ins>
          </w:p>
        </w:tc>
      </w:tr>
      <w:tr w:rsidR="00A976ED" w:rsidRPr="00633320" w14:paraId="1593A6AA" w14:textId="77777777" w:rsidTr="0031390B">
        <w:trPr>
          <w:ins w:id="622" w:author="Richard Haynes" w:date="2022-01-27T11:58:00Z"/>
        </w:trPr>
        <w:tc>
          <w:tcPr>
            <w:tcW w:w="2156" w:type="dxa"/>
          </w:tcPr>
          <w:p w14:paraId="536EF38B" w14:textId="44788870" w:rsidR="00A976ED" w:rsidRDefault="00A976ED" w:rsidP="00124F13">
            <w:pPr>
              <w:rPr>
                <w:ins w:id="623" w:author="Richard Haynes" w:date="2022-01-27T11:58:00Z"/>
                <w:sz w:val="20"/>
                <w:szCs w:val="20"/>
              </w:rPr>
            </w:pPr>
            <w:ins w:id="624" w:author="Richard Haynes" w:date="2022-01-27T11:58:00Z">
              <w:r>
                <w:rPr>
                  <w:sz w:val="20"/>
                  <w:szCs w:val="20"/>
                </w:rPr>
                <w:t>V23.0</w:t>
              </w:r>
            </w:ins>
          </w:p>
        </w:tc>
        <w:tc>
          <w:tcPr>
            <w:tcW w:w="1740" w:type="dxa"/>
          </w:tcPr>
          <w:p w14:paraId="62820E82" w14:textId="71B8ABCC" w:rsidR="00A976ED" w:rsidRDefault="002C7FB9" w:rsidP="006715E7">
            <w:pPr>
              <w:rPr>
                <w:ins w:id="625" w:author="Richard Haynes" w:date="2022-01-27T11:58:00Z"/>
                <w:sz w:val="20"/>
                <w:szCs w:val="20"/>
              </w:rPr>
            </w:pPr>
            <w:ins w:id="626" w:author="Richard Haynes" w:date="2022-03-10T11:35:00Z">
              <w:r>
                <w:rPr>
                  <w:sz w:val="20"/>
                  <w:szCs w:val="20"/>
                </w:rPr>
                <w:t>08-Mar</w:t>
              </w:r>
            </w:ins>
            <w:bookmarkStart w:id="627" w:name="_GoBack"/>
            <w:bookmarkEnd w:id="627"/>
            <w:ins w:id="628" w:author="Richard Haynes" w:date="2022-01-27T11:58:00Z">
              <w:r w:rsidR="00A976ED">
                <w:rPr>
                  <w:sz w:val="20"/>
                  <w:szCs w:val="20"/>
                </w:rPr>
                <w:t>-22</w:t>
              </w:r>
            </w:ins>
          </w:p>
        </w:tc>
        <w:tc>
          <w:tcPr>
            <w:tcW w:w="6244" w:type="dxa"/>
          </w:tcPr>
          <w:p w14:paraId="32738A76" w14:textId="4E2C03DE" w:rsidR="00C62487" w:rsidRDefault="00641BA0" w:rsidP="00124F13">
            <w:pPr>
              <w:rPr>
                <w:ins w:id="629" w:author="Richard Haynes" w:date="2022-01-27T11:58:00Z"/>
                <w:sz w:val="20"/>
                <w:szCs w:val="20"/>
              </w:rPr>
            </w:pPr>
            <w:ins w:id="630" w:author="Richard Haynes" w:date="2022-02-02T08:54:00Z">
              <w:r>
                <w:rPr>
                  <w:sz w:val="20"/>
                  <w:szCs w:val="20"/>
                </w:rPr>
                <w:t>Clarifications following MHRA review</w:t>
              </w:r>
            </w:ins>
            <w:ins w:id="631" w:author="Richard Haynes" w:date="2022-01-28T08:06:00Z">
              <w:r w:rsidR="00C62487">
                <w:rPr>
                  <w:sz w:val="20"/>
                  <w:szCs w:val="20"/>
                </w:rPr>
                <w:t>.</w:t>
              </w:r>
            </w:ins>
            <w:ins w:id="632" w:author="Richard Haynes" w:date="2022-01-28T08:13:00Z">
              <w:r w:rsidR="00C62487">
                <w:rPr>
                  <w:sz w:val="20"/>
                  <w:szCs w:val="20"/>
                </w:rPr>
                <w:t xml:space="preserve"> UKOSS</w:t>
              </w:r>
            </w:ins>
            <w:ins w:id="633" w:author="Richard Haynes" w:date="2022-01-28T08:14:00Z">
              <w:r w:rsidR="00C62487">
                <w:rPr>
                  <w:sz w:val="20"/>
                  <w:szCs w:val="20"/>
                </w:rPr>
                <w:t xml:space="preserve"> added to </w:t>
              </w:r>
              <w:r w:rsidR="00E46A65">
                <w:rPr>
                  <w:sz w:val="20"/>
                  <w:szCs w:val="20"/>
                </w:rPr>
                <w:t>section 3.1.3.</w:t>
              </w:r>
            </w:ins>
            <w:ins w:id="634" w:author="Richard Haynes" w:date="2022-02-02T08:54:00Z">
              <w:r>
                <w:rPr>
                  <w:sz w:val="20"/>
                  <w:szCs w:val="20"/>
                </w:rPr>
                <w:t xml:space="preserve"> Extension of </w:t>
              </w:r>
              <w:proofErr w:type="spellStart"/>
              <w:r>
                <w:rPr>
                  <w:sz w:val="20"/>
                  <w:szCs w:val="20"/>
                </w:rPr>
                <w:t>molnupiravir</w:t>
              </w:r>
              <w:proofErr w:type="spellEnd"/>
              <w:r>
                <w:rPr>
                  <w:sz w:val="20"/>
                  <w:szCs w:val="20"/>
                </w:rPr>
                <w:t xml:space="preserve"> to other countries.</w:t>
              </w:r>
            </w:ins>
            <w:ins w:id="635" w:author="Richard Haynes" w:date="2022-03-05T11:59:00Z">
              <w:r w:rsidR="00F05551">
                <w:rPr>
                  <w:sz w:val="20"/>
                  <w:szCs w:val="20"/>
                </w:rPr>
                <w:t xml:space="preserve"> Removal of </w:t>
              </w:r>
              <w:proofErr w:type="spellStart"/>
              <w:r w:rsidR="00F05551">
                <w:rPr>
                  <w:sz w:val="20"/>
                  <w:szCs w:val="20"/>
                </w:rPr>
                <w:t>tocilizumab</w:t>
              </w:r>
              <w:proofErr w:type="spellEnd"/>
              <w:r w:rsidR="00F05551">
                <w:rPr>
                  <w:sz w:val="20"/>
                  <w:szCs w:val="20"/>
                </w:rPr>
                <w:t>/</w:t>
              </w:r>
              <w:proofErr w:type="spellStart"/>
              <w:r w:rsidR="00F05551">
                <w:rPr>
                  <w:sz w:val="20"/>
                  <w:szCs w:val="20"/>
                </w:rPr>
                <w:t>anakinra</w:t>
              </w:r>
              <w:proofErr w:type="spellEnd"/>
              <w:r w:rsidR="00F05551">
                <w:rPr>
                  <w:sz w:val="20"/>
                  <w:szCs w:val="20"/>
                </w:rPr>
                <w:t xml:space="preserve"> for PIMS-TS.</w:t>
              </w:r>
            </w:ins>
          </w:p>
        </w:tc>
      </w:tr>
    </w:tbl>
    <w:p w14:paraId="59380FB9" w14:textId="77777777" w:rsidR="00A81581" w:rsidRDefault="00A81581" w:rsidP="00A81581">
      <w:pPr>
        <w:rPr>
          <w:b/>
        </w:rPr>
      </w:pPr>
      <w:bookmarkStart w:id="636" w:name="_Toc36962155"/>
      <w:bookmarkStart w:id="637" w:name="_Toc36962219"/>
      <w:bookmarkStart w:id="638" w:name="_Toc37064434"/>
      <w:bookmarkStart w:id="639" w:name="_Toc37107083"/>
      <w:bookmarkStart w:id="640" w:name="_Toc37107321"/>
      <w:bookmarkStart w:id="641" w:name="_Toc246777108"/>
      <w:bookmarkStart w:id="642" w:name="_Toc37107322"/>
      <w:bookmarkStart w:id="643" w:name="_Toc38099277"/>
      <w:bookmarkStart w:id="644" w:name="_Toc44674874"/>
      <w:bookmarkEnd w:id="636"/>
      <w:bookmarkEnd w:id="637"/>
      <w:bookmarkEnd w:id="638"/>
      <w:bookmarkEnd w:id="639"/>
      <w:bookmarkEnd w:id="640"/>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rsidRPr="00DC738F" w14:paraId="2357A44C" w14:textId="77777777" w:rsidTr="00A81581">
        <w:tc>
          <w:tcPr>
            <w:tcW w:w="3209" w:type="dxa"/>
          </w:tcPr>
          <w:p w14:paraId="1FBEE6EE" w14:textId="77777777" w:rsidR="00A81581" w:rsidRPr="00DC738F" w:rsidRDefault="00A81581" w:rsidP="00A81581">
            <w:pPr>
              <w:rPr>
                <w:b/>
                <w:sz w:val="20"/>
                <w:szCs w:val="20"/>
              </w:rPr>
            </w:pPr>
            <w:r w:rsidRPr="00DC738F">
              <w:rPr>
                <w:b/>
                <w:sz w:val="20"/>
                <w:szCs w:val="20"/>
              </w:rPr>
              <w:t>IMP</w:t>
            </w:r>
          </w:p>
        </w:tc>
        <w:tc>
          <w:tcPr>
            <w:tcW w:w="6851" w:type="dxa"/>
          </w:tcPr>
          <w:p w14:paraId="79AE008A" w14:textId="77777777" w:rsidR="00A81581" w:rsidRPr="00DC738F" w:rsidRDefault="00A81581" w:rsidP="00A81581">
            <w:pPr>
              <w:rPr>
                <w:b/>
                <w:sz w:val="20"/>
                <w:szCs w:val="20"/>
              </w:rPr>
            </w:pPr>
            <w:r w:rsidRPr="00DC738F">
              <w:rPr>
                <w:b/>
                <w:sz w:val="20"/>
                <w:szCs w:val="20"/>
              </w:rPr>
              <w:t>Citation</w:t>
            </w:r>
          </w:p>
        </w:tc>
      </w:tr>
      <w:tr w:rsidR="00A81581" w:rsidRPr="00DC738F" w14:paraId="744D41FF" w14:textId="77777777" w:rsidTr="00A81581">
        <w:tc>
          <w:tcPr>
            <w:tcW w:w="3209" w:type="dxa"/>
          </w:tcPr>
          <w:p w14:paraId="7446BC51" w14:textId="77777777" w:rsidR="00A81581" w:rsidRPr="00DC738F" w:rsidRDefault="00A81581" w:rsidP="00A81581">
            <w:pPr>
              <w:rPr>
                <w:sz w:val="20"/>
                <w:szCs w:val="20"/>
              </w:rPr>
            </w:pPr>
            <w:proofErr w:type="spellStart"/>
            <w:r w:rsidRPr="00DC738F">
              <w:rPr>
                <w:sz w:val="20"/>
                <w:szCs w:val="20"/>
              </w:rPr>
              <w:t>Hydroxycholoroquine</w:t>
            </w:r>
            <w:proofErr w:type="spellEnd"/>
          </w:p>
        </w:tc>
        <w:tc>
          <w:tcPr>
            <w:tcW w:w="6851" w:type="dxa"/>
          </w:tcPr>
          <w:p w14:paraId="58B35EEB" w14:textId="77777777" w:rsidR="00A81581" w:rsidRPr="00DC738F" w:rsidRDefault="00A81581" w:rsidP="00A81581">
            <w:pPr>
              <w:rPr>
                <w:sz w:val="20"/>
                <w:szCs w:val="20"/>
              </w:rPr>
            </w:pPr>
            <w:r w:rsidRPr="00DC738F">
              <w:rPr>
                <w:sz w:val="20"/>
                <w:szCs w:val="20"/>
              </w:rPr>
              <w:t xml:space="preserve">New </w:t>
            </w:r>
            <w:proofErr w:type="spellStart"/>
            <w:r w:rsidRPr="00DC738F">
              <w:rPr>
                <w:sz w:val="20"/>
                <w:szCs w:val="20"/>
              </w:rPr>
              <w:t>Engl</w:t>
            </w:r>
            <w:proofErr w:type="spellEnd"/>
            <w:r w:rsidRPr="00DC738F">
              <w:rPr>
                <w:sz w:val="20"/>
                <w:szCs w:val="20"/>
              </w:rPr>
              <w:t xml:space="preserve"> J Med 2020; 383: 2030-40</w:t>
            </w:r>
          </w:p>
        </w:tc>
      </w:tr>
      <w:tr w:rsidR="00A81581" w:rsidRPr="00DC738F" w14:paraId="53465C98" w14:textId="77777777" w:rsidTr="00A81581">
        <w:tc>
          <w:tcPr>
            <w:tcW w:w="3209" w:type="dxa"/>
          </w:tcPr>
          <w:p w14:paraId="52E9D1AA" w14:textId="77777777" w:rsidR="00A81581" w:rsidRPr="00DC738F" w:rsidRDefault="00A81581" w:rsidP="00A81581">
            <w:pPr>
              <w:rPr>
                <w:sz w:val="20"/>
                <w:szCs w:val="20"/>
              </w:rPr>
            </w:pPr>
            <w:r w:rsidRPr="00DC738F">
              <w:rPr>
                <w:sz w:val="20"/>
                <w:szCs w:val="20"/>
              </w:rPr>
              <w:t>Dexamethasone (COVID-19)</w:t>
            </w:r>
          </w:p>
        </w:tc>
        <w:tc>
          <w:tcPr>
            <w:tcW w:w="6851" w:type="dxa"/>
          </w:tcPr>
          <w:p w14:paraId="6F1D54AD" w14:textId="77777777" w:rsidR="00A81581" w:rsidRPr="00DC738F" w:rsidRDefault="00A81581" w:rsidP="00A81581">
            <w:pPr>
              <w:rPr>
                <w:sz w:val="20"/>
                <w:szCs w:val="20"/>
              </w:rPr>
            </w:pPr>
            <w:r w:rsidRPr="00DC738F">
              <w:rPr>
                <w:sz w:val="20"/>
                <w:szCs w:val="20"/>
              </w:rPr>
              <w:t xml:space="preserve">New </w:t>
            </w:r>
            <w:proofErr w:type="spellStart"/>
            <w:r w:rsidRPr="00DC738F">
              <w:rPr>
                <w:sz w:val="20"/>
                <w:szCs w:val="20"/>
              </w:rPr>
              <w:t>Engl</w:t>
            </w:r>
            <w:proofErr w:type="spellEnd"/>
            <w:r w:rsidRPr="00DC738F">
              <w:rPr>
                <w:sz w:val="20"/>
                <w:szCs w:val="20"/>
              </w:rPr>
              <w:t xml:space="preserve"> J Med 2021; 384: 693-704</w:t>
            </w:r>
          </w:p>
        </w:tc>
      </w:tr>
      <w:tr w:rsidR="00A81581" w:rsidRPr="00DC738F" w14:paraId="20C1E548" w14:textId="77777777" w:rsidTr="00A81581">
        <w:tc>
          <w:tcPr>
            <w:tcW w:w="3209" w:type="dxa"/>
          </w:tcPr>
          <w:p w14:paraId="4D5B14DA" w14:textId="77777777" w:rsidR="00A81581" w:rsidRPr="00DC738F" w:rsidRDefault="00A81581" w:rsidP="00A81581">
            <w:pPr>
              <w:rPr>
                <w:sz w:val="20"/>
                <w:szCs w:val="20"/>
              </w:rPr>
            </w:pPr>
            <w:proofErr w:type="spellStart"/>
            <w:r w:rsidRPr="00DC738F">
              <w:rPr>
                <w:sz w:val="20"/>
                <w:szCs w:val="20"/>
              </w:rPr>
              <w:t>Lopinavir</w:t>
            </w:r>
            <w:proofErr w:type="spellEnd"/>
            <w:r w:rsidRPr="00DC738F">
              <w:rPr>
                <w:sz w:val="20"/>
                <w:szCs w:val="20"/>
              </w:rPr>
              <w:t>-ritonavir</w:t>
            </w:r>
          </w:p>
        </w:tc>
        <w:tc>
          <w:tcPr>
            <w:tcW w:w="6851" w:type="dxa"/>
          </w:tcPr>
          <w:p w14:paraId="3A3BBCAC" w14:textId="77777777" w:rsidR="00A81581" w:rsidRPr="00DC738F" w:rsidRDefault="00A81581" w:rsidP="00A81581">
            <w:pPr>
              <w:rPr>
                <w:sz w:val="20"/>
                <w:szCs w:val="20"/>
              </w:rPr>
            </w:pPr>
            <w:r w:rsidRPr="00DC738F">
              <w:rPr>
                <w:sz w:val="20"/>
                <w:szCs w:val="20"/>
              </w:rPr>
              <w:t>Lancet 2020; 396: 1345-1352</w:t>
            </w:r>
          </w:p>
        </w:tc>
      </w:tr>
      <w:tr w:rsidR="00A81581" w:rsidRPr="00DC738F" w14:paraId="70FB3E29" w14:textId="77777777" w:rsidTr="00A81581">
        <w:tc>
          <w:tcPr>
            <w:tcW w:w="3209" w:type="dxa"/>
          </w:tcPr>
          <w:p w14:paraId="4985C9FB" w14:textId="77777777" w:rsidR="00A81581" w:rsidRPr="00DC738F" w:rsidRDefault="00A81581" w:rsidP="00A81581">
            <w:pPr>
              <w:rPr>
                <w:sz w:val="20"/>
                <w:szCs w:val="20"/>
              </w:rPr>
            </w:pPr>
            <w:r w:rsidRPr="00DC738F">
              <w:rPr>
                <w:sz w:val="20"/>
                <w:szCs w:val="20"/>
              </w:rPr>
              <w:t>Azithromycin</w:t>
            </w:r>
          </w:p>
        </w:tc>
        <w:tc>
          <w:tcPr>
            <w:tcW w:w="6851" w:type="dxa"/>
          </w:tcPr>
          <w:p w14:paraId="2CA27F52" w14:textId="77777777" w:rsidR="00A81581" w:rsidRPr="00DC738F" w:rsidRDefault="00A81581" w:rsidP="00A81581">
            <w:pPr>
              <w:rPr>
                <w:sz w:val="20"/>
                <w:szCs w:val="20"/>
              </w:rPr>
            </w:pPr>
            <w:r w:rsidRPr="00DC738F">
              <w:rPr>
                <w:sz w:val="20"/>
                <w:szCs w:val="20"/>
              </w:rPr>
              <w:t>Lancet 2021; 397: 605-12</w:t>
            </w:r>
          </w:p>
        </w:tc>
      </w:tr>
      <w:tr w:rsidR="00A81581" w:rsidRPr="00DC738F" w14:paraId="2849DDC8" w14:textId="77777777" w:rsidTr="00A81581">
        <w:tc>
          <w:tcPr>
            <w:tcW w:w="3209" w:type="dxa"/>
          </w:tcPr>
          <w:p w14:paraId="718C8EC5" w14:textId="77777777" w:rsidR="00A81581" w:rsidRPr="00DC738F" w:rsidRDefault="00A81581" w:rsidP="00A81581">
            <w:pPr>
              <w:rPr>
                <w:sz w:val="20"/>
                <w:szCs w:val="20"/>
              </w:rPr>
            </w:pPr>
            <w:r w:rsidRPr="00DC738F">
              <w:rPr>
                <w:sz w:val="20"/>
                <w:szCs w:val="20"/>
              </w:rPr>
              <w:t>Convalescent plasma</w:t>
            </w:r>
          </w:p>
        </w:tc>
        <w:tc>
          <w:tcPr>
            <w:tcW w:w="6851" w:type="dxa"/>
          </w:tcPr>
          <w:p w14:paraId="384E20B7" w14:textId="77777777" w:rsidR="00A81581" w:rsidRPr="00DC738F" w:rsidRDefault="00A81581" w:rsidP="00A81581">
            <w:pPr>
              <w:rPr>
                <w:sz w:val="20"/>
                <w:szCs w:val="20"/>
              </w:rPr>
            </w:pPr>
            <w:r w:rsidRPr="00DC738F">
              <w:rPr>
                <w:sz w:val="20"/>
                <w:szCs w:val="20"/>
              </w:rPr>
              <w:t>Lancet 2021; 397: 2049-59</w:t>
            </w:r>
          </w:p>
        </w:tc>
      </w:tr>
      <w:tr w:rsidR="00A81581" w:rsidRPr="00DC738F" w14:paraId="11291417" w14:textId="77777777" w:rsidTr="00A81581">
        <w:tc>
          <w:tcPr>
            <w:tcW w:w="3209" w:type="dxa"/>
          </w:tcPr>
          <w:p w14:paraId="34CDF834" w14:textId="77777777" w:rsidR="00A81581" w:rsidRPr="00DC738F" w:rsidRDefault="00A81581" w:rsidP="00A81581">
            <w:pPr>
              <w:rPr>
                <w:sz w:val="20"/>
                <w:szCs w:val="20"/>
              </w:rPr>
            </w:pPr>
            <w:proofErr w:type="spellStart"/>
            <w:r w:rsidRPr="00DC738F">
              <w:rPr>
                <w:sz w:val="20"/>
                <w:szCs w:val="20"/>
              </w:rPr>
              <w:t>Tocilizumab</w:t>
            </w:r>
            <w:proofErr w:type="spellEnd"/>
          </w:p>
        </w:tc>
        <w:tc>
          <w:tcPr>
            <w:tcW w:w="6851" w:type="dxa"/>
          </w:tcPr>
          <w:p w14:paraId="5CB7C5B8" w14:textId="77777777" w:rsidR="00A81581" w:rsidRPr="00DC738F" w:rsidRDefault="00A81581" w:rsidP="00A81581">
            <w:pPr>
              <w:rPr>
                <w:sz w:val="20"/>
                <w:szCs w:val="20"/>
              </w:rPr>
            </w:pPr>
            <w:r w:rsidRPr="00DC738F">
              <w:rPr>
                <w:sz w:val="20"/>
                <w:szCs w:val="20"/>
              </w:rPr>
              <w:t>Lancet 2021; 397: 1637-1645</w:t>
            </w:r>
          </w:p>
        </w:tc>
      </w:tr>
      <w:tr w:rsidR="00A81581" w:rsidRPr="00DC738F" w14:paraId="578994A5" w14:textId="77777777" w:rsidTr="00A81581">
        <w:tc>
          <w:tcPr>
            <w:tcW w:w="3209" w:type="dxa"/>
          </w:tcPr>
          <w:p w14:paraId="6FF46D93" w14:textId="77777777" w:rsidR="00A81581" w:rsidRPr="00DC738F" w:rsidRDefault="00A81581" w:rsidP="00A81581">
            <w:pPr>
              <w:rPr>
                <w:sz w:val="20"/>
                <w:szCs w:val="20"/>
              </w:rPr>
            </w:pPr>
            <w:r w:rsidRPr="00DC738F">
              <w:rPr>
                <w:sz w:val="20"/>
                <w:szCs w:val="20"/>
              </w:rPr>
              <w:t>Aspirin</w:t>
            </w:r>
          </w:p>
        </w:tc>
        <w:tc>
          <w:tcPr>
            <w:tcW w:w="6851" w:type="dxa"/>
          </w:tcPr>
          <w:p w14:paraId="0F1C9B96" w14:textId="7DBC79F9" w:rsidR="00A81581" w:rsidRPr="00DC738F" w:rsidRDefault="00552C1B" w:rsidP="00A81581">
            <w:pPr>
              <w:rPr>
                <w:sz w:val="20"/>
                <w:szCs w:val="20"/>
              </w:rPr>
            </w:pPr>
            <w:ins w:id="645" w:author="Richard Haynes" w:date="2022-02-04T16:17:00Z">
              <w:r w:rsidRPr="00DC738F">
                <w:rPr>
                  <w:sz w:val="20"/>
                  <w:szCs w:val="20"/>
                </w:rPr>
                <w:t>Lancet 2022; 397: 143-151</w:t>
              </w:r>
            </w:ins>
            <w:del w:id="646" w:author="Richard Haynes" w:date="2022-02-04T16:17:00Z">
              <w:r w:rsidR="00A81581" w:rsidRPr="00DC738F" w:rsidDel="00552C1B">
                <w:rPr>
                  <w:sz w:val="20"/>
                  <w:szCs w:val="20"/>
                </w:rPr>
                <w:delText>Medrxiv doi:10.1101/2021.06.08.21258132v1</w:delText>
              </w:r>
            </w:del>
          </w:p>
        </w:tc>
      </w:tr>
      <w:tr w:rsidR="00A81581" w:rsidRPr="00DC738F" w14:paraId="28196C85" w14:textId="77777777" w:rsidTr="00A81581">
        <w:tc>
          <w:tcPr>
            <w:tcW w:w="3209" w:type="dxa"/>
          </w:tcPr>
          <w:p w14:paraId="54185EE6" w14:textId="77777777" w:rsidR="00A81581" w:rsidRPr="00DC738F" w:rsidRDefault="00A81581" w:rsidP="00A81581">
            <w:pPr>
              <w:rPr>
                <w:sz w:val="20"/>
                <w:szCs w:val="20"/>
              </w:rPr>
            </w:pPr>
            <w:r w:rsidRPr="00DC738F">
              <w:rPr>
                <w:sz w:val="20"/>
                <w:szCs w:val="20"/>
              </w:rPr>
              <w:t>Colchicine</w:t>
            </w:r>
          </w:p>
        </w:tc>
        <w:tc>
          <w:tcPr>
            <w:tcW w:w="6851" w:type="dxa"/>
          </w:tcPr>
          <w:p w14:paraId="45FD790B" w14:textId="5FB1CC68" w:rsidR="00A81581" w:rsidRPr="00DC738F" w:rsidRDefault="00552C1B" w:rsidP="00552C1B">
            <w:pPr>
              <w:rPr>
                <w:sz w:val="20"/>
                <w:szCs w:val="20"/>
              </w:rPr>
            </w:pPr>
            <w:ins w:id="647" w:author="Richard Haynes" w:date="2022-02-04T16:18:00Z">
              <w:r w:rsidRPr="00DC738F">
                <w:rPr>
                  <w:sz w:val="20"/>
                  <w:szCs w:val="20"/>
                </w:rPr>
                <w:t xml:space="preserve">Lancet </w:t>
              </w:r>
              <w:proofErr w:type="spellStart"/>
              <w:r w:rsidRPr="00DC738F">
                <w:rPr>
                  <w:sz w:val="20"/>
                  <w:szCs w:val="20"/>
                </w:rPr>
                <w:t>Resp</w:t>
              </w:r>
              <w:proofErr w:type="spellEnd"/>
              <w:r w:rsidRPr="00DC738F">
                <w:rPr>
                  <w:sz w:val="20"/>
                  <w:szCs w:val="20"/>
                </w:rPr>
                <w:t xml:space="preserve"> Med 2021; 9: 1</w:t>
              </w:r>
            </w:ins>
            <w:ins w:id="648" w:author="Richard Haynes" w:date="2022-02-04T16:19:00Z">
              <w:r w:rsidRPr="00DC738F">
                <w:rPr>
                  <w:sz w:val="20"/>
                  <w:szCs w:val="20"/>
                </w:rPr>
                <w:t>419-26</w:t>
              </w:r>
            </w:ins>
            <w:del w:id="649" w:author="Richard Haynes" w:date="2022-02-04T16:18:00Z">
              <w:r w:rsidR="00A81581" w:rsidRPr="00DC738F" w:rsidDel="00552C1B">
                <w:rPr>
                  <w:sz w:val="20"/>
                  <w:szCs w:val="20"/>
                </w:rPr>
                <w:delText>Medrxiv doi:10.1101/2021.05.18.21257267v1</w:delText>
              </w:r>
            </w:del>
          </w:p>
        </w:tc>
      </w:tr>
      <w:tr w:rsidR="00A81581" w:rsidRPr="00DC738F" w14:paraId="683EED6C" w14:textId="77777777" w:rsidTr="00A81581">
        <w:tc>
          <w:tcPr>
            <w:tcW w:w="3209" w:type="dxa"/>
          </w:tcPr>
          <w:p w14:paraId="7264F5C4" w14:textId="77777777" w:rsidR="00A81581" w:rsidRPr="00DC738F" w:rsidRDefault="00A81581" w:rsidP="00A81581">
            <w:pPr>
              <w:rPr>
                <w:sz w:val="20"/>
                <w:szCs w:val="20"/>
              </w:rPr>
            </w:pPr>
            <w:r w:rsidRPr="00DC738F">
              <w:rPr>
                <w:sz w:val="20"/>
                <w:szCs w:val="20"/>
              </w:rPr>
              <w:t>REGN-COV2</w:t>
            </w:r>
          </w:p>
        </w:tc>
        <w:tc>
          <w:tcPr>
            <w:tcW w:w="6851" w:type="dxa"/>
          </w:tcPr>
          <w:p w14:paraId="26355D09" w14:textId="390639BB" w:rsidR="00A81581" w:rsidRPr="00DC738F" w:rsidRDefault="00A81581" w:rsidP="00A81581">
            <w:pPr>
              <w:rPr>
                <w:sz w:val="20"/>
                <w:szCs w:val="20"/>
              </w:rPr>
            </w:pPr>
            <w:del w:id="650" w:author="Richard Haynes" w:date="2022-03-05T12:00:00Z">
              <w:r w:rsidRPr="00DC738F" w:rsidDel="00F05551">
                <w:rPr>
                  <w:sz w:val="20"/>
                  <w:szCs w:val="20"/>
                </w:rPr>
                <w:delText>Medrxiv doi: 10.1101/2021.06.15.21258542v1</w:delText>
              </w:r>
            </w:del>
            <w:ins w:id="651" w:author="Richard Haynes" w:date="2022-03-05T12:00:00Z">
              <w:r w:rsidR="00F05551" w:rsidRPr="00DC738F">
                <w:rPr>
                  <w:sz w:val="20"/>
                  <w:szCs w:val="20"/>
                </w:rPr>
                <w:t>Lancet 2022; 399: 665-76</w:t>
              </w:r>
            </w:ins>
          </w:p>
        </w:tc>
      </w:tr>
      <w:tr w:rsidR="00A81581" w:rsidRPr="00DC738F" w14:paraId="2904A068" w14:textId="77777777" w:rsidTr="00A81581">
        <w:tc>
          <w:tcPr>
            <w:tcW w:w="3209" w:type="dxa"/>
          </w:tcPr>
          <w:p w14:paraId="51272931" w14:textId="77777777" w:rsidR="00A81581" w:rsidRPr="00DC738F" w:rsidRDefault="00A81581" w:rsidP="00A81581">
            <w:pPr>
              <w:rPr>
                <w:sz w:val="20"/>
                <w:szCs w:val="20"/>
              </w:rPr>
            </w:pPr>
            <w:r w:rsidRPr="00DC738F">
              <w:rPr>
                <w:sz w:val="20"/>
                <w:szCs w:val="20"/>
              </w:rPr>
              <w:t>Methylprednisolone (PIMS-TS)</w:t>
            </w:r>
          </w:p>
        </w:tc>
        <w:tc>
          <w:tcPr>
            <w:tcW w:w="6851" w:type="dxa"/>
          </w:tcPr>
          <w:p w14:paraId="66641849" w14:textId="77777777" w:rsidR="00A81581" w:rsidRPr="00DC738F" w:rsidRDefault="00A81581" w:rsidP="00A81581">
            <w:pPr>
              <w:rPr>
                <w:sz w:val="20"/>
                <w:szCs w:val="20"/>
              </w:rPr>
            </w:pPr>
            <w:r w:rsidRPr="00DC738F">
              <w:rPr>
                <w:sz w:val="20"/>
                <w:szCs w:val="20"/>
              </w:rPr>
              <w:t>Analysis ongoing</w:t>
            </w:r>
          </w:p>
        </w:tc>
      </w:tr>
      <w:tr w:rsidR="00A81581" w:rsidRPr="00DC738F" w14:paraId="157948B6" w14:textId="77777777" w:rsidTr="00A81581">
        <w:tc>
          <w:tcPr>
            <w:tcW w:w="3209" w:type="dxa"/>
          </w:tcPr>
          <w:p w14:paraId="318A813C" w14:textId="77777777" w:rsidR="00A81581" w:rsidRPr="00DC738F" w:rsidRDefault="00A81581" w:rsidP="00A81581">
            <w:pPr>
              <w:rPr>
                <w:sz w:val="20"/>
                <w:szCs w:val="20"/>
              </w:rPr>
            </w:pPr>
            <w:r w:rsidRPr="00DC738F">
              <w:rPr>
                <w:sz w:val="20"/>
                <w:szCs w:val="20"/>
              </w:rPr>
              <w:t>Intravenous immunoglobulin (PIMS-TS)</w:t>
            </w:r>
          </w:p>
        </w:tc>
        <w:tc>
          <w:tcPr>
            <w:tcW w:w="6851" w:type="dxa"/>
          </w:tcPr>
          <w:p w14:paraId="298CB144" w14:textId="77777777" w:rsidR="00A81581" w:rsidRPr="00DC738F" w:rsidRDefault="00A81581" w:rsidP="00A81581">
            <w:pPr>
              <w:rPr>
                <w:sz w:val="20"/>
                <w:szCs w:val="20"/>
              </w:rPr>
            </w:pPr>
            <w:r w:rsidRPr="00DC738F">
              <w:rPr>
                <w:sz w:val="20"/>
                <w:szCs w:val="20"/>
              </w:rPr>
              <w:t>Analysis ongoing</w:t>
            </w:r>
          </w:p>
        </w:tc>
      </w:tr>
      <w:tr w:rsidR="00F05551" w:rsidRPr="00DC738F" w14:paraId="192E79CA" w14:textId="77777777" w:rsidTr="00A81581">
        <w:trPr>
          <w:ins w:id="652" w:author="Richard Haynes" w:date="2022-03-05T12:01:00Z"/>
        </w:trPr>
        <w:tc>
          <w:tcPr>
            <w:tcW w:w="3209" w:type="dxa"/>
          </w:tcPr>
          <w:p w14:paraId="33D3C8F5" w14:textId="7FA7A5D8" w:rsidR="00F05551" w:rsidRPr="00DC738F" w:rsidRDefault="00F05551" w:rsidP="00A81581">
            <w:pPr>
              <w:rPr>
                <w:ins w:id="653" w:author="Richard Haynes" w:date="2022-03-05T12:01:00Z"/>
                <w:sz w:val="20"/>
                <w:szCs w:val="20"/>
              </w:rPr>
            </w:pPr>
            <w:proofErr w:type="spellStart"/>
            <w:ins w:id="654" w:author="Richard Haynes" w:date="2022-03-05T12:01:00Z">
              <w:r w:rsidRPr="00DC738F">
                <w:rPr>
                  <w:sz w:val="20"/>
                  <w:szCs w:val="20"/>
                </w:rPr>
                <w:t>Tocilizumab</w:t>
              </w:r>
              <w:proofErr w:type="spellEnd"/>
              <w:r w:rsidRPr="00DC738F">
                <w:rPr>
                  <w:sz w:val="20"/>
                  <w:szCs w:val="20"/>
                </w:rPr>
                <w:t xml:space="preserve"> (PIMS-TS)</w:t>
              </w:r>
            </w:ins>
          </w:p>
        </w:tc>
        <w:tc>
          <w:tcPr>
            <w:tcW w:w="6851" w:type="dxa"/>
          </w:tcPr>
          <w:p w14:paraId="5ED12969" w14:textId="2A11B7F3" w:rsidR="00F05551" w:rsidRPr="00DC738F" w:rsidRDefault="00F05551" w:rsidP="00A81581">
            <w:pPr>
              <w:rPr>
                <w:ins w:id="655" w:author="Richard Haynes" w:date="2022-03-05T12:01:00Z"/>
                <w:sz w:val="20"/>
                <w:szCs w:val="20"/>
              </w:rPr>
            </w:pPr>
            <w:ins w:id="656" w:author="Richard Haynes" w:date="2022-03-05T12:01:00Z">
              <w:r w:rsidRPr="00DC738F">
                <w:rPr>
                  <w:sz w:val="20"/>
                  <w:szCs w:val="20"/>
                </w:rPr>
                <w:t>Follow-up ongoing</w:t>
              </w:r>
            </w:ins>
          </w:p>
        </w:tc>
      </w:tr>
      <w:tr w:rsidR="00F05551" w:rsidRPr="00DC738F" w14:paraId="1E0A2424" w14:textId="77777777" w:rsidTr="00A81581">
        <w:trPr>
          <w:ins w:id="657" w:author="Richard Haynes" w:date="2022-03-05T12:01:00Z"/>
        </w:trPr>
        <w:tc>
          <w:tcPr>
            <w:tcW w:w="3209" w:type="dxa"/>
          </w:tcPr>
          <w:p w14:paraId="213E249A" w14:textId="429832EC" w:rsidR="00F05551" w:rsidRPr="00DC738F" w:rsidRDefault="00F05551" w:rsidP="00A81581">
            <w:pPr>
              <w:rPr>
                <w:ins w:id="658" w:author="Richard Haynes" w:date="2022-03-05T12:01:00Z"/>
                <w:sz w:val="20"/>
                <w:szCs w:val="20"/>
              </w:rPr>
            </w:pPr>
            <w:proofErr w:type="spellStart"/>
            <w:ins w:id="659" w:author="Richard Haynes" w:date="2022-03-05T12:01:00Z">
              <w:r w:rsidRPr="00DC738F">
                <w:rPr>
                  <w:sz w:val="20"/>
                  <w:szCs w:val="20"/>
                </w:rPr>
                <w:t>Anakinra</w:t>
              </w:r>
              <w:proofErr w:type="spellEnd"/>
              <w:r w:rsidRPr="00DC738F">
                <w:rPr>
                  <w:sz w:val="20"/>
                  <w:szCs w:val="20"/>
                </w:rPr>
                <w:t xml:space="preserve"> (PIMS-TS)</w:t>
              </w:r>
            </w:ins>
          </w:p>
        </w:tc>
        <w:tc>
          <w:tcPr>
            <w:tcW w:w="6851" w:type="dxa"/>
          </w:tcPr>
          <w:p w14:paraId="680EE23D" w14:textId="5CF82DC1" w:rsidR="00F05551" w:rsidRPr="00DC738F" w:rsidRDefault="00F05551" w:rsidP="00A81581">
            <w:pPr>
              <w:rPr>
                <w:ins w:id="660" w:author="Richard Haynes" w:date="2022-03-05T12:01:00Z"/>
                <w:sz w:val="20"/>
                <w:szCs w:val="20"/>
              </w:rPr>
            </w:pPr>
            <w:ins w:id="661" w:author="Richard Haynes" w:date="2022-03-05T12:01:00Z">
              <w:r w:rsidRPr="00DC738F">
                <w:rPr>
                  <w:sz w:val="20"/>
                  <w:szCs w:val="20"/>
                </w:rPr>
                <w:t>Follow-up ongoing</w:t>
              </w:r>
            </w:ins>
          </w:p>
        </w:tc>
      </w:tr>
      <w:tr w:rsidR="003B5DC6" w:rsidRPr="00DC738F" w14:paraId="075F3904" w14:textId="77777777" w:rsidTr="00A81581">
        <w:tc>
          <w:tcPr>
            <w:tcW w:w="3209" w:type="dxa"/>
          </w:tcPr>
          <w:p w14:paraId="61C8C58E" w14:textId="6F86999B" w:rsidR="003B5DC6" w:rsidRPr="00DC738F" w:rsidRDefault="003B5DC6" w:rsidP="00A81581">
            <w:pPr>
              <w:rPr>
                <w:sz w:val="20"/>
                <w:szCs w:val="20"/>
              </w:rPr>
            </w:pPr>
            <w:r w:rsidRPr="00DC738F">
              <w:rPr>
                <w:sz w:val="20"/>
                <w:szCs w:val="20"/>
              </w:rPr>
              <w:t>Dimethyl fumarate</w:t>
            </w:r>
          </w:p>
        </w:tc>
        <w:tc>
          <w:tcPr>
            <w:tcW w:w="6851" w:type="dxa"/>
          </w:tcPr>
          <w:p w14:paraId="6E4FD304" w14:textId="3BF4A98B" w:rsidR="003B5DC6" w:rsidRPr="00DC738F" w:rsidRDefault="003B5DC6" w:rsidP="00A81581">
            <w:pPr>
              <w:rPr>
                <w:sz w:val="20"/>
                <w:szCs w:val="20"/>
              </w:rPr>
            </w:pPr>
            <w:r w:rsidRPr="00DC738F">
              <w:rPr>
                <w:sz w:val="20"/>
                <w:szCs w:val="20"/>
              </w:rPr>
              <w:t>Analysis ongoing</w:t>
            </w:r>
          </w:p>
        </w:tc>
      </w:tr>
      <w:tr w:rsidR="004062DF" w:rsidRPr="00DC738F" w14:paraId="40816520" w14:textId="77777777" w:rsidTr="00A81581">
        <w:tc>
          <w:tcPr>
            <w:tcW w:w="3209" w:type="dxa"/>
          </w:tcPr>
          <w:p w14:paraId="54E294B5" w14:textId="73EEA595" w:rsidR="004062DF" w:rsidRPr="00DC738F" w:rsidRDefault="004062DF" w:rsidP="00A81581">
            <w:pPr>
              <w:rPr>
                <w:sz w:val="20"/>
                <w:szCs w:val="20"/>
              </w:rPr>
            </w:pPr>
            <w:proofErr w:type="spellStart"/>
            <w:r w:rsidRPr="00DC738F">
              <w:rPr>
                <w:sz w:val="20"/>
                <w:szCs w:val="20"/>
              </w:rPr>
              <w:lastRenderedPageBreak/>
              <w:t>Baricitinib</w:t>
            </w:r>
            <w:proofErr w:type="spellEnd"/>
          </w:p>
        </w:tc>
        <w:tc>
          <w:tcPr>
            <w:tcW w:w="6851" w:type="dxa"/>
          </w:tcPr>
          <w:p w14:paraId="136FBBB9" w14:textId="0C9531D1" w:rsidR="004062DF" w:rsidRPr="00DC738F" w:rsidRDefault="00F05551" w:rsidP="00F05551">
            <w:pPr>
              <w:rPr>
                <w:sz w:val="20"/>
                <w:szCs w:val="20"/>
              </w:rPr>
            </w:pPr>
            <w:proofErr w:type="spellStart"/>
            <w:ins w:id="662" w:author="Richard Haynes" w:date="2022-03-05T12:00:00Z">
              <w:r w:rsidRPr="00DC738F">
                <w:rPr>
                  <w:sz w:val="20"/>
                  <w:szCs w:val="20"/>
                </w:rPr>
                <w:t>Medrxiv</w:t>
              </w:r>
              <w:proofErr w:type="spellEnd"/>
              <w:r w:rsidRPr="00DC738F">
                <w:rPr>
                  <w:sz w:val="20"/>
                  <w:szCs w:val="20"/>
                </w:rPr>
                <w:t>: 10.1101/2022.03.02.22271623v1</w:t>
              </w:r>
            </w:ins>
            <w:del w:id="663" w:author="Richard Haynes" w:date="2022-03-05T12:00:00Z">
              <w:r w:rsidR="004062DF" w:rsidRPr="00DC738F" w:rsidDel="00F05551">
                <w:rPr>
                  <w:sz w:val="20"/>
                  <w:szCs w:val="20"/>
                </w:rPr>
                <w:delText>Analysis ongoing</w:delText>
              </w:r>
            </w:del>
          </w:p>
        </w:tc>
      </w:tr>
    </w:tbl>
    <w:p w14:paraId="68F5CBA5" w14:textId="416B7462" w:rsidR="00D810C3" w:rsidDel="00E46A65" w:rsidRDefault="00D810C3" w:rsidP="00D810C3">
      <w:pPr>
        <w:pStyle w:val="StyleHeading1Linespacingsingle"/>
        <w:numPr>
          <w:ilvl w:val="0"/>
          <w:numId w:val="0"/>
        </w:numPr>
        <w:ind w:left="432" w:hanging="432"/>
        <w:rPr>
          <w:del w:id="664" w:author="Richard Haynes" w:date="2022-01-28T08:14:00Z"/>
        </w:rPr>
      </w:pPr>
      <w:bookmarkStart w:id="665" w:name="_Toc97376112"/>
      <w:bookmarkEnd w:id="665"/>
    </w:p>
    <w:p w14:paraId="63D16E0C" w14:textId="4A64D3B8" w:rsidR="00D810C3" w:rsidDel="00DC738F" w:rsidRDefault="00D810C3">
      <w:pPr>
        <w:autoSpaceDE/>
        <w:autoSpaceDN/>
        <w:adjustRightInd/>
        <w:contextualSpacing w:val="0"/>
        <w:jc w:val="left"/>
        <w:rPr>
          <w:del w:id="666" w:author="Richard Haynes" w:date="2022-03-05T12:31:00Z"/>
          <w:b/>
          <w:bCs w:val="0"/>
          <w:caps/>
          <w:kern w:val="32"/>
          <w:sz w:val="28"/>
          <w:szCs w:val="28"/>
          <w:lang w:eastAsia="en-US"/>
        </w:rPr>
      </w:pPr>
      <w:del w:id="667" w:author="Richard Haynes" w:date="2022-03-05T12:31:00Z">
        <w:r w:rsidDel="00DC738F">
          <w:br w:type="page"/>
        </w:r>
      </w:del>
    </w:p>
    <w:p w14:paraId="1B080D3A" w14:textId="7F9B9EE7" w:rsidR="004B65DD" w:rsidRPr="00633320" w:rsidRDefault="004B65DD" w:rsidP="00F123A0">
      <w:pPr>
        <w:pStyle w:val="StyleHeading1Linespacingsingle"/>
        <w:numPr>
          <w:ilvl w:val="0"/>
          <w:numId w:val="2"/>
        </w:numPr>
      </w:pPr>
      <w:bookmarkStart w:id="668" w:name="_Toc97376113"/>
      <w:r w:rsidRPr="00633320">
        <w:lastRenderedPageBreak/>
        <w:t>Appendices</w:t>
      </w:r>
      <w:bookmarkEnd w:id="641"/>
      <w:bookmarkEnd w:id="642"/>
      <w:bookmarkEnd w:id="643"/>
      <w:bookmarkEnd w:id="644"/>
      <w:bookmarkEnd w:id="668"/>
    </w:p>
    <w:p w14:paraId="1EF0300E" w14:textId="77777777" w:rsidR="00265B14" w:rsidRPr="00633320" w:rsidRDefault="00265B14" w:rsidP="008F2EC2">
      <w:pPr>
        <w:pStyle w:val="Heading2"/>
      </w:pPr>
      <w:bookmarkStart w:id="669" w:name="_Appendix_1:_Assessment"/>
      <w:bookmarkStart w:id="670" w:name="_Ref34817785"/>
      <w:bookmarkStart w:id="671" w:name="_Ref34817916"/>
      <w:bookmarkStart w:id="672" w:name="_Toc37107323"/>
      <w:bookmarkStart w:id="673" w:name="_Toc38099278"/>
      <w:bookmarkStart w:id="674" w:name="_Toc44674875"/>
      <w:bookmarkStart w:id="675" w:name="_Toc97376114"/>
      <w:bookmarkEnd w:id="669"/>
      <w:r w:rsidRPr="00633320">
        <w:t>Appendix 1: Information about the treatment arms</w:t>
      </w:r>
      <w:bookmarkEnd w:id="670"/>
      <w:bookmarkEnd w:id="671"/>
      <w:bookmarkEnd w:id="672"/>
      <w:bookmarkEnd w:id="673"/>
      <w:bookmarkEnd w:id="674"/>
      <w:bookmarkEnd w:id="675"/>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3B1D1D55"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r w:rsidR="00241978">
        <w:t>.</w:t>
      </w:r>
    </w:p>
    <w:p w14:paraId="6BADA34C" w14:textId="77777777" w:rsidR="00AF5EED" w:rsidRPr="00633320" w:rsidRDefault="00AF5EED" w:rsidP="00AF5EED">
      <w:pPr>
        <w:pStyle w:val="ListParagraph"/>
      </w:pPr>
    </w:p>
    <w:p w14:paraId="5003DE2C" w14:textId="021B4138" w:rsidR="007B09A7"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r w:rsidR="007B09A7">
        <w:t xml:space="preserve">influenza, </w:t>
      </w:r>
      <w:r w:rsidRPr="00633320">
        <w:t xml:space="preserve">COVID-19, SARS and MERS. Common to severe cases of these infections is the presence of </w:t>
      </w:r>
      <w:proofErr w:type="spellStart"/>
      <w:r w:rsidRPr="00633320">
        <w:t>hypercytokinemia</w:t>
      </w:r>
      <w:proofErr w:type="spellEnd"/>
      <w:r w:rsidRPr="00633320">
        <w:t xml:space="preserve">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DC738F"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DC738F">
          <w:instrText xml:space="preserve"> ADDIN EN.CITE </w:instrText>
        </w:r>
        <w:r w:rsidR="00DC738F">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11-14</w:t>
        </w:r>
        <w:r w:rsidR="00DC738F"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DC738F"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DC738F">
          <w:instrText xml:space="preserve"> ADDIN EN.CITE </w:instrText>
        </w:r>
        <w:r w:rsidR="00DC738F">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15</w:t>
        </w:r>
        <w:r w:rsidR="00DC738F" w:rsidRPr="00633320">
          <w:fldChar w:fldCharType="end"/>
        </w:r>
      </w:hyperlink>
      <w:r w:rsidRPr="00633320">
        <w:t xml:space="preserve"> </w:t>
      </w:r>
    </w:p>
    <w:p w14:paraId="67BF3F50" w14:textId="77777777" w:rsidR="007B09A7" w:rsidRDefault="007B09A7" w:rsidP="00F123A0"/>
    <w:p w14:paraId="65C11637" w14:textId="37BDF716" w:rsidR="007B09A7" w:rsidRPr="007B09A7" w:rsidRDefault="007B09A7" w:rsidP="00F123A0">
      <w:pPr>
        <w:rPr>
          <w:i/>
        </w:rPr>
      </w:pPr>
      <w:r>
        <w:rPr>
          <w:i/>
        </w:rPr>
        <w:t>Corticosteroids in influenza</w:t>
      </w:r>
    </w:p>
    <w:p w14:paraId="1557D9BD" w14:textId="1BB0E717" w:rsidR="007B09A7" w:rsidRDefault="00DB34D8" w:rsidP="00F123A0">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DC738F"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DC738F"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DC738F">
          <w:fldChar w:fldCharType="begin"/>
        </w:r>
        <w:r w:rsidR="00DC738F">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DC738F">
          <w:fldChar w:fldCharType="separate"/>
        </w:r>
        <w:r w:rsidR="00DC738F" w:rsidRPr="005A7474">
          <w:rPr>
            <w:noProof/>
            <w:vertAlign w:val="superscript"/>
          </w:rPr>
          <w:t>18</w:t>
        </w:r>
        <w:r w:rsidR="00DC738F">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DC738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DC738F">
          <w:instrText xml:space="preserve"> ADDIN EN.CITE </w:instrText>
        </w:r>
        <w:r w:rsidR="00DC738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DC738F">
          <w:instrText xml:space="preserve"> ADDIN EN.CITE.DATA </w:instrText>
        </w:r>
        <w:r w:rsidR="00DC738F">
          <w:fldChar w:fldCharType="end"/>
        </w:r>
        <w:r w:rsidR="00DC738F">
          <w:fldChar w:fldCharType="separate"/>
        </w:r>
        <w:r w:rsidR="00DC738F" w:rsidRPr="005A7474">
          <w:rPr>
            <w:noProof/>
            <w:vertAlign w:val="superscript"/>
          </w:rPr>
          <w:t>19</w:t>
        </w:r>
        <w:r w:rsidR="00DC738F">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7AEF8E22" w14:textId="68D02CE9" w:rsidR="00265B14" w:rsidRPr="00633320" w:rsidRDefault="002C7FB9" w:rsidP="00F123A0">
      <w:hyperlink w:anchor="_ENREF_19" w:tooltip="Rochwerg, 2018 #2354" w:history="1"/>
    </w:p>
    <w:p w14:paraId="532CAD81" w14:textId="2477E5A8" w:rsidR="00265B14" w:rsidRPr="007B09A7" w:rsidRDefault="007B09A7" w:rsidP="00F123A0">
      <w:pPr>
        <w:rPr>
          <w:i/>
        </w:rPr>
      </w:pPr>
      <w:r>
        <w:rPr>
          <w:i/>
        </w:rPr>
        <w:t>Corticosteroids in COVID-19</w:t>
      </w:r>
    </w:p>
    <w:p w14:paraId="4876B197" w14:textId="306631E5" w:rsidR="00F56CF4" w:rsidRPr="00633320" w:rsidRDefault="00913157" w:rsidP="00F123A0">
      <w:r w:rsidRPr="00633320">
        <w:t xml:space="preserve">RECOVERY showed that dexamethasone </w:t>
      </w:r>
      <w:r w:rsidR="007B09A7">
        <w:t xml:space="preserve">at </w:t>
      </w:r>
      <w:r w:rsidR="007B09A7" w:rsidRPr="00633320">
        <w:t xml:space="preserve">a dose of 6mg </w:t>
      </w:r>
      <w:r w:rsidRPr="00633320">
        <w:t xml:space="preserve">once daily for ten days or until discharge (whichever happens earliest) provided a significant reduction in mortality. Combining the IL-6 inhibitor </w:t>
      </w:r>
      <w:proofErr w:type="spellStart"/>
      <w:r w:rsidRPr="00633320">
        <w:t>tocilizumab</w:t>
      </w:r>
      <w:proofErr w:type="spellEnd"/>
      <w:r w:rsidRPr="00633320">
        <w:t xml:space="preserve"> with low dose dexamethasone resulted in a further reduction in mortality. This raises the question whether simply increasing the dose of corticosteroid could confer a similar clinical benefit to that of adding </w:t>
      </w:r>
      <w:proofErr w:type="spellStart"/>
      <w:r w:rsidRPr="00633320">
        <w:t>tocilizumab</w:t>
      </w:r>
      <w:proofErr w:type="spellEnd"/>
      <w:r w:rsidRPr="00633320">
        <w:t xml:space="preserve">, but at substantially lower cost. Of note, even with dexamethasone 6mg and </w:t>
      </w:r>
      <w:proofErr w:type="spellStart"/>
      <w:r w:rsidRPr="00633320">
        <w:t>tocilizumab</w:t>
      </w:r>
      <w:proofErr w:type="spellEnd"/>
      <w:r w:rsidRPr="00633320">
        <w:t>,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34099DE1" w:rsidR="00F56CF4" w:rsidRPr="00633320" w:rsidRDefault="00F56CF4" w:rsidP="00F56CF4">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w:t>
      </w:r>
      <w:proofErr w:type="gramStart"/>
      <w:r w:rsidRPr="00633320">
        <w:t>In  conditions</w:t>
      </w:r>
      <w:proofErr w:type="gramEnd"/>
      <w:r w:rsidRPr="00633320">
        <w:t xml:space="preserve"> where rapid control of inflammatory processes are required, short-term, high to very high doses of corticosteroids are used e.g.</w:t>
      </w:r>
    </w:p>
    <w:p w14:paraId="2AF68129" w14:textId="77777777" w:rsidR="00F56CF4" w:rsidRPr="00633320" w:rsidRDefault="00F56CF4" w:rsidP="00F56CF4"/>
    <w:p w14:paraId="4DC5BAEA" w14:textId="709C1B24" w:rsidR="00F56CF4" w:rsidRPr="00633320" w:rsidRDefault="00F56CF4" w:rsidP="00942698">
      <w:pPr>
        <w:numPr>
          <w:ilvl w:val="0"/>
          <w:numId w:val="43"/>
        </w:numPr>
      </w:pPr>
      <w:r w:rsidRPr="00633320">
        <w:t xml:space="preserve">Sepsis dexamethasone </w:t>
      </w:r>
      <w:r w:rsidR="007B09A7" w:rsidRPr="00633320">
        <w:t xml:space="preserve">7.5 - 15mg </w:t>
      </w:r>
      <w:r w:rsidRPr="00633320">
        <w:t>equivalent daily</w:t>
      </w:r>
      <w:hyperlink w:anchor="_ENREF_20" w:tooltip="Rochwerg, 2018 #2354" w:history="1">
        <w:r w:rsidR="00DC738F"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DC738F">
          <w:instrText xml:space="preserve"> ADDIN EN.CITE </w:instrText>
        </w:r>
        <w:r w:rsidR="00DC738F">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20</w:t>
        </w:r>
        <w:r w:rsidR="00DC738F" w:rsidRPr="00633320">
          <w:fldChar w:fldCharType="end"/>
        </w:r>
      </w:hyperlink>
    </w:p>
    <w:p w14:paraId="35A0859D" w14:textId="63FCABF1" w:rsidR="00F56CF4" w:rsidRPr="00633320" w:rsidRDefault="00F56CF4" w:rsidP="00942698">
      <w:pPr>
        <w:numPr>
          <w:ilvl w:val="0"/>
          <w:numId w:val="43"/>
        </w:numPr>
      </w:pPr>
      <w:r w:rsidRPr="00633320">
        <w:lastRenderedPageBreak/>
        <w:t xml:space="preserve">ARDS: dexamethasone </w:t>
      </w:r>
      <w:r w:rsidR="007B09A7" w:rsidRPr="00633320">
        <w:t xml:space="preserve">20mg </w:t>
      </w:r>
      <w:r w:rsidRPr="00633320">
        <w:t>for five days followed by 10mg for five days</w:t>
      </w:r>
      <w:hyperlink w:anchor="_ENREF_21" w:tooltip="Villar, 2020 #2819" w:history="1">
        <w:r w:rsidR="00DC738F"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DC738F">
          <w:instrText xml:space="preserve"> ADDIN EN.CITE </w:instrText>
        </w:r>
        <w:r w:rsidR="00DC738F">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21</w:t>
        </w:r>
        <w:r w:rsidR="00DC738F" w:rsidRPr="00633320">
          <w:fldChar w:fldCharType="end"/>
        </w:r>
      </w:hyperlink>
    </w:p>
    <w:p w14:paraId="6A32B35F" w14:textId="7EB54BA4" w:rsidR="00F56CF4" w:rsidRPr="00633320" w:rsidRDefault="00F56CF4" w:rsidP="00942698">
      <w:pPr>
        <w:numPr>
          <w:ilvl w:val="0"/>
          <w:numId w:val="43"/>
        </w:numPr>
      </w:pPr>
      <w:r w:rsidRPr="00633320">
        <w:t xml:space="preserve">Bacterial meningitis: dexamethasone </w:t>
      </w:r>
      <w:r w:rsidR="007B09A7" w:rsidRPr="00633320">
        <w:t xml:space="preserve">40mg </w:t>
      </w:r>
      <w:r w:rsidRPr="00633320">
        <w:t>daily for four days</w:t>
      </w:r>
      <w:hyperlink w:anchor="_ENREF_22" w:tooltip="Glimaker, 2016 #464" w:history="1">
        <w:r w:rsidR="00DC738F"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DC738F">
          <w:instrText xml:space="preserve"> ADDIN EN.CITE </w:instrText>
        </w:r>
        <w:r w:rsidR="00DC738F">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22</w:t>
        </w:r>
        <w:r w:rsidR="00DC738F" w:rsidRPr="00633320">
          <w:fldChar w:fldCharType="end"/>
        </w:r>
      </w:hyperlink>
    </w:p>
    <w:p w14:paraId="36182D76" w14:textId="507DD924" w:rsidR="00F56CF4" w:rsidRPr="00633320" w:rsidRDefault="00F56CF4" w:rsidP="00942698">
      <w:pPr>
        <w:numPr>
          <w:ilvl w:val="0"/>
          <w:numId w:val="43"/>
        </w:numPr>
      </w:pPr>
      <w:r w:rsidRPr="00633320">
        <w:t xml:space="preserve">Tuberculous Meningitis dexamethasone </w:t>
      </w:r>
      <w:r w:rsidR="007B09A7" w:rsidRPr="00633320">
        <w:t>0.4mg/k</w:t>
      </w:r>
      <w:r w:rsidR="003C491C">
        <w:t>g</w:t>
      </w:r>
      <w:r w:rsidR="007B09A7" w:rsidRPr="00633320">
        <w:t xml:space="preserve">/day </w:t>
      </w:r>
      <w:r w:rsidRPr="00633320">
        <w:t>for 7 days then reducing over 8 weeks.</w:t>
      </w:r>
      <w:hyperlink w:anchor="_ENREF_23" w:tooltip="Thwaites, 2004 #3086" w:history="1">
        <w:r w:rsidR="00DC738F"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DC738F">
          <w:instrText xml:space="preserve"> ADDIN EN.CITE </w:instrText>
        </w:r>
        <w:r w:rsidR="00DC738F">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23</w:t>
        </w:r>
        <w:r w:rsidR="00DC738F" w:rsidRPr="00633320">
          <w:fldChar w:fldCharType="end"/>
        </w:r>
      </w:hyperlink>
    </w:p>
    <w:p w14:paraId="5894DB90" w14:textId="52D89657" w:rsidR="00F56CF4" w:rsidRPr="00633320" w:rsidRDefault="00F56CF4" w:rsidP="00942698">
      <w:pPr>
        <w:numPr>
          <w:ilvl w:val="0"/>
          <w:numId w:val="43"/>
        </w:numPr>
      </w:pPr>
      <w:r w:rsidRPr="00633320">
        <w:t xml:space="preserve">Rheumatoid arthritis flare: dexamethasone </w:t>
      </w:r>
      <w:r w:rsidR="007B09A7" w:rsidRPr="00633320">
        <w:t xml:space="preserve">120mg </w:t>
      </w:r>
      <w:r w:rsidRPr="00633320">
        <w:t>pulse therapy.</w:t>
      </w:r>
      <w:hyperlink w:anchor="_ENREF_24" w:tooltip="Sadra, 2014 #463" w:history="1">
        <w:r w:rsidR="00DC738F"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DC738F">
          <w:instrText xml:space="preserve"> ADDIN EN.CITE </w:instrText>
        </w:r>
        <w:r w:rsidR="00DC738F">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24</w:t>
        </w:r>
        <w:r w:rsidR="00DC738F" w:rsidRPr="00633320">
          <w:fldChar w:fldCharType="end"/>
        </w:r>
      </w:hyperlink>
      <w:r w:rsidRPr="00633320">
        <w:t xml:space="preserve"> </w:t>
      </w:r>
    </w:p>
    <w:p w14:paraId="61B7F907" w14:textId="0753B9ED" w:rsidR="00F56CF4" w:rsidRPr="00633320" w:rsidRDefault="00F56CF4" w:rsidP="00942698">
      <w:pPr>
        <w:numPr>
          <w:ilvl w:val="0"/>
          <w:numId w:val="43"/>
        </w:numPr>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DC738F"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DC738F">
          <w:instrText xml:space="preserve"> ADDIN EN.CITE </w:instrText>
        </w:r>
        <w:r w:rsidR="00DC738F">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25</w:t>
        </w:r>
        <w:r w:rsidR="00DC738F" w:rsidRPr="00633320">
          <w:fldChar w:fldCharType="end"/>
        </w:r>
      </w:hyperlink>
    </w:p>
    <w:p w14:paraId="69D979F3" w14:textId="77777777" w:rsidR="00F56CF4" w:rsidRPr="00633320" w:rsidRDefault="00F56CF4" w:rsidP="00F56CF4"/>
    <w:p w14:paraId="0C303D5C" w14:textId="0F429F4F" w:rsidR="00DD4AB9" w:rsidRPr="00633320" w:rsidDel="005A3F60" w:rsidRDefault="009F4B83" w:rsidP="008F69C6">
      <w:pPr>
        <w:rPr>
          <w:del w:id="676" w:author="Richard Haynes" w:date="2022-03-05T12:02:00Z"/>
        </w:rPr>
      </w:pPr>
      <w:del w:id="677" w:author="Richard Haynes" w:date="2022-03-05T12:02:00Z">
        <w:r w:rsidDel="005A3F60">
          <w:fldChar w:fldCharType="begin"/>
        </w:r>
        <w:r w:rsidDel="005A3F60">
          <w:delInstrText xml:space="preserve"> HYPERLINK \l "_ENREF_23" \o "Rodrigues, 2020 #3037" </w:delInstrText>
        </w:r>
        <w:r w:rsidDel="005A3F60">
          <w:fldChar w:fldCharType="end"/>
        </w:r>
      </w:del>
    </w:p>
    <w:p w14:paraId="51913D4B" w14:textId="773D99B0" w:rsidR="008F69C6" w:rsidRPr="00633320" w:rsidDel="005A3F60" w:rsidRDefault="00CA2F0D" w:rsidP="008F69C6">
      <w:pPr>
        <w:rPr>
          <w:del w:id="678" w:author="Richard Haynes" w:date="2022-03-05T12:02:00Z"/>
          <w:b/>
        </w:rPr>
      </w:pPr>
      <w:del w:id="679" w:author="Richard Haynes" w:date="2022-03-05T12:02:00Z">
        <w:r w:rsidRPr="00633320" w:rsidDel="005A3F60">
          <w:rPr>
            <w:b/>
          </w:rPr>
          <w:delText>T</w:delText>
        </w:r>
        <w:r w:rsidR="008F69C6" w:rsidRPr="00633320" w:rsidDel="005A3F60">
          <w:rPr>
            <w:b/>
          </w:rPr>
          <w:delText>ocilizumab</w:delText>
        </w:r>
        <w:r w:rsidR="008F69C6" w:rsidRPr="00633320" w:rsidDel="005A3F60">
          <w:delText xml:space="preserve"> </w:delText>
        </w:r>
        <w:r w:rsidR="00723FB3" w:rsidRPr="00633320" w:rsidDel="005A3F60">
          <w:rPr>
            <w:b/>
          </w:rPr>
          <w:delText xml:space="preserve">[UK only] </w:delText>
        </w:r>
        <w:r w:rsidRPr="00633320" w:rsidDel="005A3F60">
          <w:delText>is a monoclonal antibody</w:delText>
        </w:r>
        <w:r w:rsidR="008F69C6" w:rsidRPr="00633320" w:rsidDel="005A3F60">
          <w:delText xml:space="preserve"> that bind</w:delText>
        </w:r>
        <w:r w:rsidRPr="00633320" w:rsidDel="005A3F60">
          <w:delText>s</w:delText>
        </w:r>
        <w:r w:rsidR="008F69C6" w:rsidRPr="00633320" w:rsidDel="005A3F60">
          <w:delText xml:space="preserve"> to the receptor for IL-6</w:delText>
        </w:r>
        <w:r w:rsidRPr="00633320" w:rsidDel="005A3F60">
          <w:delText>, blocking</w:delText>
        </w:r>
        <w:r w:rsidR="008F69C6" w:rsidRPr="00633320" w:rsidDel="005A3F60">
          <w:delText xml:space="preserve"> IL-6 signalling and reduce</w:delText>
        </w:r>
        <w:r w:rsidR="009726DB" w:rsidRPr="00633320" w:rsidDel="005A3F60">
          <w:delText>s</w:delText>
        </w:r>
        <w:r w:rsidR="008F69C6" w:rsidRPr="00633320" w:rsidDel="005A3F60">
          <w:delText xml:space="preserve"> inflammation. </w:delText>
        </w:r>
        <w:r w:rsidRPr="00633320" w:rsidDel="005A3F60">
          <w:delText>Tocilizumab is</w:delText>
        </w:r>
        <w:r w:rsidR="008F69C6" w:rsidRPr="00633320" w:rsidDel="005A3F60">
          <w:delText xml:space="preserve"> licensed for use in patients with rheumatoid arthritis</w:delText>
        </w:r>
        <w:r w:rsidRPr="00633320" w:rsidDel="005A3F60">
          <w:delText xml:space="preserve"> and </w:delText>
        </w:r>
        <w:r w:rsidR="008F69C6" w:rsidRPr="00633320" w:rsidDel="005A3F60">
          <w:delText xml:space="preserve">for use in people aged </w:delText>
        </w:r>
        <w:r w:rsidR="00CA5601" w:rsidRPr="00633320" w:rsidDel="005A3F60">
          <w:delText xml:space="preserve">at least </w:delText>
        </w:r>
        <w:r w:rsidR="008F69C6" w:rsidRPr="00633320" w:rsidDel="005A3F60">
          <w:delText>2 years with</w:delText>
        </w:r>
        <w:r w:rsidRPr="00633320" w:rsidDel="005A3F60">
          <w:delText xml:space="preserve"> chimeric antigen receptor (CAR) T cell-induced severe or life-threatening cytokine release syndrome.</w:delText>
        </w:r>
      </w:del>
    </w:p>
    <w:p w14:paraId="4BE94B53" w14:textId="113DE076" w:rsidR="008F69C6" w:rsidRPr="00633320" w:rsidDel="005A3F60" w:rsidRDefault="008F69C6" w:rsidP="008F69C6">
      <w:pPr>
        <w:rPr>
          <w:del w:id="680" w:author="Richard Haynes" w:date="2022-03-05T12:02:00Z"/>
        </w:rPr>
      </w:pPr>
    </w:p>
    <w:p w14:paraId="4FFB8A44" w14:textId="46D9B6BD" w:rsidR="008F69C6" w:rsidRPr="00633320" w:rsidDel="005A3F60" w:rsidRDefault="008F69C6" w:rsidP="008F69C6">
      <w:pPr>
        <w:rPr>
          <w:del w:id="681" w:author="Richard Haynes" w:date="2022-03-05T12:02:00Z"/>
        </w:rPr>
      </w:pPr>
      <w:del w:id="682" w:author="Richard Haynes" w:date="2022-03-05T12:02:00Z">
        <w:r w:rsidRPr="00633320" w:rsidDel="005A3F60">
          <w:delText>Severe COVID-19 is associated with a hyperinflammatory state with elevated ESR, C-reactive protein, D-dimers, lactate dehydrogenase, ferritin, and increased levels of pro-inflammatory cytokines including IL-1 and IL-6. There have been published and unpublished (pre-print) case series reports of the successful treatment of COVID-19 patients with IL-6 inhibitors.</w:delText>
        </w:r>
        <w:r w:rsidR="00CA2F0D" w:rsidRPr="00633320" w:rsidDel="005A3F60">
          <w:delText xml:space="preserve"> IL</w:delText>
        </w:r>
        <w:r w:rsidRPr="00633320" w:rsidDel="005A3F60">
          <w:delText xml:space="preserve">-6 inhibitors have not been evaluated for the treatment of COVID-19 in randomised controlled trials. </w:delText>
        </w:r>
      </w:del>
    </w:p>
    <w:p w14:paraId="7FF427BE" w14:textId="29443CCA" w:rsidR="00CE1CFC" w:rsidRPr="00633320" w:rsidDel="005A3F60" w:rsidRDefault="00CE1CFC" w:rsidP="00F123A0">
      <w:pPr>
        <w:rPr>
          <w:del w:id="683" w:author="Richard Haynes" w:date="2022-03-05T12:02:00Z"/>
        </w:rPr>
      </w:pPr>
    </w:p>
    <w:p w14:paraId="31BE91CA" w14:textId="0CC368B0" w:rsidR="00BC0301" w:rsidRPr="00633320" w:rsidDel="005A3F60" w:rsidRDefault="00BC0301" w:rsidP="00BC0301">
      <w:pPr>
        <w:rPr>
          <w:del w:id="684" w:author="Richard Haynes" w:date="2022-03-05T12:02:00Z"/>
        </w:rPr>
      </w:pPr>
      <w:del w:id="685" w:author="Richard Haynes" w:date="2022-03-05T12:02:00Z">
        <w:r w:rsidRPr="00633320" w:rsidDel="005A3F60">
          <w:rPr>
            <w:b/>
          </w:rPr>
          <w:delText>Anakinra</w:delText>
        </w:r>
        <w:r w:rsidR="00723FB3" w:rsidDel="005A3F60">
          <w:rPr>
            <w:b/>
          </w:rPr>
          <w:delText xml:space="preserve"> </w:delText>
        </w:r>
        <w:r w:rsidR="00723FB3" w:rsidRPr="00633320" w:rsidDel="005A3F60">
          <w:rPr>
            <w:b/>
          </w:rPr>
          <w:delText>[UK only]</w:delText>
        </w:r>
        <w:r w:rsidRPr="00633320" w:rsidDel="005A3F60">
          <w:rPr>
            <w:b/>
          </w:rPr>
          <w:delText xml:space="preserve">: </w:delText>
        </w:r>
        <w:r w:rsidR="00FC62C9" w:rsidRPr="00633320" w:rsidDel="005A3F60">
          <w:delText>Anakinra is an antagonist of the interleukin-1 receptor licensed for the treatment of rheumatoid arthritis, periodic fever syndromes and Still’s disease</w:delText>
        </w:r>
        <w:r w:rsidR="00FC62C9" w:rsidRPr="00633320" w:rsidDel="005A3F60">
          <w:rPr>
            <w:bCs w:val="0"/>
          </w:rPr>
          <w:delText xml:space="preserve">. </w:delText>
        </w:r>
        <w:r w:rsidR="00FC62C9" w:rsidRPr="00633320" w:rsidDel="005A3F60">
          <w:delText>Anakinra is widely used in several paediatric conditions with hyperinflammation including macrophage activation syndrome, systemic JIA and autoinflammatory disorders.</w:delText>
        </w:r>
        <w:r w:rsidR="005A3F60" w:rsidDel="005A3F60">
          <w:fldChar w:fldCharType="begin"/>
        </w:r>
        <w:r w:rsidR="005A3F60" w:rsidDel="005A3F60">
          <w:delInstrText xml:space="preserve"> HYPERLINK \l "_ENREF_28" \o "Henderson, 2020 #3044" </w:delInstrText>
        </w:r>
        <w:r w:rsidR="005A3F60" w:rsidDel="005A3F60">
          <w:fldChar w:fldCharType="end"/>
        </w:r>
        <w:r w:rsidR="00FC62C9" w:rsidRPr="00633320" w:rsidDel="005A3F60">
          <w:delText xml:space="preserve"> </w:delText>
        </w:r>
        <w:r w:rsidR="00FC62C9" w:rsidRPr="00633320" w:rsidDel="005A3F60">
          <w:rPr>
            <w:bCs w:val="0"/>
          </w:rPr>
          <w:delText xml:space="preserve"> </w:delText>
        </w:r>
        <w:r w:rsidR="00FC62C9" w:rsidRPr="00633320" w:rsidDel="005A3F60">
          <w:delText xml:space="preserve">The hyperinflammatory syndrome associated with COVID-19 in children (PIMS-TS) is characterised by high inflammatory markers and wide range of elevated cytokines. Immunomodulatory therapy with IL-1 inhibition using anakinra </w:delText>
        </w:r>
        <w:r w:rsidR="00FC62C9" w:rsidRPr="00633320" w:rsidDel="005A3F60">
          <w:rPr>
            <w:bCs w:val="0"/>
          </w:rPr>
          <w:delText>has been used</w:delText>
        </w:r>
        <w:r w:rsidR="00FC62C9" w:rsidRPr="00633320" w:rsidDel="005A3F60">
          <w:delText xml:space="preserve"> in</w:delText>
        </w:r>
        <w:r w:rsidR="00FC62C9" w:rsidRPr="00633320" w:rsidDel="005A3F60">
          <w:rPr>
            <w:bCs w:val="0"/>
          </w:rPr>
          <w:delText xml:space="preserve"> the</w:delText>
        </w:r>
        <w:r w:rsidR="00FC62C9" w:rsidRPr="00633320" w:rsidDel="005A3F60">
          <w:delText xml:space="preserve"> management of the children with PIMS-TS</w:delText>
        </w:r>
        <w:r w:rsidR="00FC62C9" w:rsidRPr="00633320" w:rsidDel="005A3F60">
          <w:rPr>
            <w:bCs w:val="0"/>
          </w:rPr>
          <w:delText>,</w:delText>
        </w:r>
        <w:r w:rsidR="005A3F60" w:rsidDel="005A3F60">
          <w:rPr>
            <w:bCs w:val="0"/>
          </w:rPr>
          <w:fldChar w:fldCharType="begin"/>
        </w:r>
        <w:r w:rsidR="005A3F60" w:rsidDel="005A3F60">
          <w:rPr>
            <w:bCs w:val="0"/>
          </w:rPr>
          <w:delInstrText xml:space="preserve"> HYPERLINK \l "_ENREF_29" \o "Lee, 2020 #3045" </w:delInstrText>
        </w:r>
        <w:r w:rsidR="005A3F60" w:rsidDel="005A3F60">
          <w:rPr>
            <w:bCs w:val="0"/>
          </w:rPr>
          <w:fldChar w:fldCharType="end"/>
        </w:r>
        <w:r w:rsidR="00FC62C9" w:rsidRPr="00633320" w:rsidDel="005A3F60">
          <w:rPr>
            <w:bCs w:val="0"/>
          </w:rPr>
          <w:delText xml:space="preserve"> but controlled trials are lacking</w:delText>
        </w:r>
        <w:r w:rsidR="00FC62C9" w:rsidRPr="00633320" w:rsidDel="005A3F60">
          <w:delText>. Anakinra has been shown to be safe</w:delText>
        </w:r>
        <w:r w:rsidR="00FC62C9" w:rsidRPr="00633320" w:rsidDel="005A3F60">
          <w:rPr>
            <w:bCs w:val="0"/>
          </w:rPr>
          <w:delText xml:space="preserve"> in sepsis and has a short half-</w:delText>
        </w:r>
        <w:r w:rsidR="00FC62C9" w:rsidRPr="00633320" w:rsidDel="005A3F60">
          <w:delText xml:space="preserve">life </w:delText>
        </w:r>
        <w:r w:rsidR="00FC62C9" w:rsidRPr="00633320" w:rsidDel="005A3F60">
          <w:rPr>
            <w:bCs w:val="0"/>
          </w:rPr>
          <w:delText>which may be advantageous for use in</w:delText>
        </w:r>
        <w:r w:rsidR="00FC62C9" w:rsidRPr="00633320" w:rsidDel="005A3F60">
          <w:delText xml:space="preserve"> very ill children with PIMS-TS.</w:delText>
        </w:r>
      </w:del>
    </w:p>
    <w:p w14:paraId="5665CA5D" w14:textId="3F93D4E5" w:rsidR="00BC0301" w:rsidRPr="00633320" w:rsidDel="005A3F60" w:rsidRDefault="00BC0301" w:rsidP="00F123A0">
      <w:pPr>
        <w:rPr>
          <w:del w:id="686" w:author="Richard Haynes" w:date="2022-03-05T12:02:00Z"/>
        </w:rPr>
      </w:pPr>
    </w:p>
    <w:p w14:paraId="4F615732" w14:textId="544AFC14" w:rsidR="00052E11" w:rsidRDefault="002C7FB9" w:rsidP="000C0005">
      <w:pPr>
        <w:autoSpaceDE/>
        <w:autoSpaceDN/>
        <w:adjustRightInd/>
        <w:contextualSpacing w:val="0"/>
      </w:pPr>
      <w:hyperlink w:anchor="_ENREF_45" w:tooltip="Baum, 2020 #264" w:history="1"/>
      <w:proofErr w:type="spellStart"/>
      <w:r w:rsidR="00CF4E68">
        <w:rPr>
          <w:b/>
          <w:bCs w:val="0"/>
        </w:rPr>
        <w:t>Empagliflozin</w:t>
      </w:r>
      <w:proofErr w:type="spellEnd"/>
      <w:r w:rsidR="00CF4E68">
        <w:rPr>
          <w:b/>
          <w:bCs w:val="0"/>
        </w:rPr>
        <w:t xml:space="preserve">: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26" w:tooltip="Daniele, 2016 #3091" w:history="1">
        <w:r w:rsidR="00DC738F" w:rsidRPr="002F6C5D">
          <w:fldChar w:fldCharType="begin">
            <w:fldData xml:space="preserve">PEVuZE5vdGU+PENpdGU+PEF1dGhvcj5EYW5pZWxlPC9BdXRob3I+PFllYXI+MjAxNjwvWWVhcj48
UmVjTnVtPjMwOTE8L1JlY051bT48RGlzcGxheVRleHQ+PHN0eWxlIGZhY2U9InN1cGVyc2NyaXB0
Ij4yNjwvc3R5bGU+PC9EaXNwbGF5VGV4dD48cmVjb3JkPjxyZWMtbnVtYmVyPjMwOTE8L3JlYy1u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DC738F">
          <w:instrText xml:space="preserve"> ADDIN EN.CITE </w:instrText>
        </w:r>
        <w:r w:rsidR="00DC738F">
          <w:fldChar w:fldCharType="begin">
            <w:fldData xml:space="preserve">PEVuZE5vdGU+PENpdGU+PEF1dGhvcj5EYW5pZWxlPC9BdXRob3I+PFllYXI+MjAxNjwvWWVhcj48
UmVjTnVtPjMwOTE8L1JlY051bT48RGlzcGxheVRleHQ+PHN0eWxlIGZhY2U9InN1cGVyc2NyaXB0
Ij4yNjwvc3R5bGU+PC9EaXNwbGF5VGV4dD48cmVjb3JkPjxyZWMtbnVtYmVyPjMwOTE8L3JlYy1u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26</w:t>
        </w:r>
        <w:r w:rsidR="00DC738F"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TnVtPjMwOTI8L1JlY051bT48RGlzcGxheVRleHQ+PHN0eWxlIGZhY2U9InN1cGVyc2NyaXB0Ij4y
NywyODwvc3R5bGU+PC9EaXNwbGF5VGV4dD48cmVjb3JkPjxyZWMtbnVtYmVyPjMwOTI8L3JlYy1u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5A3F60">
        <w:instrText xml:space="preserve"> ADDIN EN.CITE </w:instrText>
      </w:r>
      <w:r w:rsidR="005A3F60">
        <w:fldChar w:fldCharType="begin">
          <w:fldData xml:space="preserve">PEVuZE5vdGU+PENpdGU+PEF1dGhvcj5Db2RvPC9BdXRob3I+PFllYXI+MjAyMDwvWWVhcj48UmVj
TnVtPjMwOTI8L1JlY051bT48RGlzcGxheVRleHQ+PHN0eWxlIGZhY2U9InN1cGVyc2NyaXB0Ij4y
NywyODwvc3R5bGU+PC9EaXNwbGF5VGV4dD48cmVjb3JkPjxyZWMtbnVtYmVyPjMwOTI8L3JlYy1u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5A3F60">
        <w:instrText xml:space="preserve"> ADDIN EN.CITE.DATA </w:instrText>
      </w:r>
      <w:r w:rsidR="005A3F60">
        <w:fldChar w:fldCharType="end"/>
      </w:r>
      <w:r w:rsidR="002F6C5D" w:rsidRPr="002F6C5D">
        <w:fldChar w:fldCharType="separate"/>
      </w:r>
      <w:hyperlink w:anchor="_ENREF_27" w:tooltip="Codo, 2020 #3092" w:history="1">
        <w:r w:rsidR="00DC738F" w:rsidRPr="005A3F60">
          <w:rPr>
            <w:noProof/>
            <w:vertAlign w:val="superscript"/>
          </w:rPr>
          <w:t>27</w:t>
        </w:r>
      </w:hyperlink>
      <w:r w:rsidR="005A3F60" w:rsidRPr="005A3F60">
        <w:rPr>
          <w:noProof/>
          <w:vertAlign w:val="superscript"/>
        </w:rPr>
        <w:t>,</w:t>
      </w:r>
      <w:hyperlink w:anchor="_ENREF_28" w:tooltip="Icard, 2021 #3093" w:history="1">
        <w:r w:rsidR="00DC738F" w:rsidRPr="005A3F60">
          <w:rPr>
            <w:noProof/>
            <w:vertAlign w:val="superscript"/>
          </w:rPr>
          <w:t>28</w:t>
        </w:r>
      </w:hyperlink>
      <w:r w:rsidR="002F6C5D" w:rsidRPr="002F6C5D">
        <w:rPr>
          <w:bCs w:val="0"/>
        </w:rPr>
        <w:fldChar w:fldCharType="end"/>
      </w:r>
      <w:r w:rsidR="002F6C5D" w:rsidRPr="002F6C5D">
        <w:t xml:space="preserve"> SGLT-2i rapidly improve endothelial function, possibly because of reduced oxidative stress.</w:t>
      </w:r>
      <w:hyperlink w:anchor="_ENREF_29" w:tooltip="Solini, 2017 #3094" w:history="1">
        <w:r w:rsidR="00DC738F" w:rsidRPr="002F6C5D">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 </w:instrText>
        </w:r>
        <w:r w:rsidR="00DC738F">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29</w:t>
        </w:r>
        <w:r w:rsidR="00DC738F" w:rsidRPr="002F6C5D">
          <w:rPr>
            <w:bCs w:val="0"/>
          </w:rPr>
          <w:fldChar w:fldCharType="end"/>
        </w:r>
      </w:hyperlink>
      <w:r w:rsidR="002F6C5D" w:rsidRPr="002F6C5D">
        <w:t xml:space="preserve"> SGLT-2i have significant anti-inflammatory effects, reducing levels of C-reactive protein and interleukin-6.</w:t>
      </w:r>
      <w:hyperlink w:anchor="_ENREF_30" w:tooltip="Bonnet, 2018 #3095" w:history="1">
        <w:r w:rsidR="00DC738F" w:rsidRPr="002F6C5D">
          <w:fldChar w:fldCharType="begin">
            <w:fldData xml:space="preserve">PEVuZE5vdGU+PENpdGU+PEF1dGhvcj5Cb25uZXQ8L0F1dGhvcj48WWVhcj4yMDE4PC9ZZWFyPjxS
ZWNOdW0+MzA5NTwvUmVjTnVtPjxEaXNwbGF5VGV4dD48c3R5bGUgZmFjZT0ic3VwZXJzY3JpcHQi
PjMwPC9zdHlsZT48L0Rpc3BsYXlUZXh0PjxyZWNvcmQ+PHJlYy1udW1iZXI+MzA5NTwvcmVjLW51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DC738F">
          <w:instrText xml:space="preserve"> ADDIN EN.CITE </w:instrText>
        </w:r>
        <w:r w:rsidR="00DC738F">
          <w:fldChar w:fldCharType="begin">
            <w:fldData xml:space="preserve">PEVuZE5vdGU+PENpdGU+PEF1dGhvcj5Cb25uZXQ8L0F1dGhvcj48WWVhcj4yMDE4PC9ZZWFyPjxS
ZWNOdW0+MzA5NTwvUmVjTnVtPjxEaXNwbGF5VGV4dD48c3R5bGUgZmFjZT0ic3VwZXJzY3JpcHQi
PjMwPC9zdHlsZT48L0Rpc3BsYXlUZXh0PjxyZWNvcmQ+PHJlYy1udW1iZXI+MzA5NTwvcmVjLW51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30</w:t>
        </w:r>
        <w:r w:rsidR="00DC738F" w:rsidRPr="002F6C5D">
          <w:rPr>
            <w:bCs w:val="0"/>
          </w:rPr>
          <w:fldChar w:fldCharType="end"/>
        </w:r>
      </w:hyperlink>
      <w:r w:rsidR="002F6C5D" w:rsidRPr="002F6C5D">
        <w:t xml:space="preserve"> Experimental studies have also shown reduced activation of the NLRP3 </w:t>
      </w:r>
      <w:proofErr w:type="spellStart"/>
      <w:r w:rsidR="002F6C5D" w:rsidRPr="002F6C5D">
        <w:t>inflammasome</w:t>
      </w:r>
      <w:proofErr w:type="spellEnd"/>
      <w:r w:rsidR="002F6C5D" w:rsidRPr="002F6C5D">
        <w:t>.</w:t>
      </w:r>
      <w:hyperlink w:anchor="_ENREF_31" w:tooltip="Kim, 2020 #3096" w:history="1">
        <w:r w:rsidR="00DC738F" w:rsidRPr="002F6C5D">
          <w:fldChar w:fldCharType="begin">
            <w:fldData xml:space="preserve">PEVuZE5vdGU+PENpdGU+PEF1dGhvcj5LaW08L0F1dGhvcj48WWVhcj4yMDIwPC9ZZWFyPjxSZWNO
dW0+MzA5NjwvUmVjTnVtPjxEaXNwbGF5VGV4dD48c3R5bGUgZmFjZT0ic3VwZXJzY3JpcHQiPjMx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DC738F">
          <w:instrText xml:space="preserve"> ADDIN EN.CITE </w:instrText>
        </w:r>
        <w:r w:rsidR="00DC738F">
          <w:fldChar w:fldCharType="begin">
            <w:fldData xml:space="preserve">PEVuZE5vdGU+PENpdGU+PEF1dGhvcj5LaW08L0F1dGhvcj48WWVhcj4yMDIwPC9ZZWFyPjxSZWNO
dW0+MzA5NjwvUmVjTnVtPjxEaXNwbGF5VGV4dD48c3R5bGUgZmFjZT0ic3VwZXJzY3JpcHQiPjMx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31</w:t>
        </w:r>
        <w:r w:rsidR="00DC738F"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5A3F60">
        <w:instrText xml:space="preserve"> ADDIN EN.CITE </w:instrText>
      </w:r>
      <w:r w:rsidR="005A3F60">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5A3F60">
        <w:instrText xml:space="preserve"> ADDIN EN.CITE.DATA </w:instrText>
      </w:r>
      <w:r w:rsidR="005A3F60">
        <w:fldChar w:fldCharType="end"/>
      </w:r>
      <w:r w:rsidR="002F6C5D" w:rsidRPr="002F6C5D">
        <w:fldChar w:fldCharType="separate"/>
      </w:r>
      <w:hyperlink w:anchor="_ENREF_32" w:tooltip="Lambers Heerspink, 2013 #3098" w:history="1">
        <w:r w:rsidR="00DC738F" w:rsidRPr="005A3F60">
          <w:rPr>
            <w:noProof/>
            <w:vertAlign w:val="superscript"/>
          </w:rPr>
          <w:t>32</w:t>
        </w:r>
      </w:hyperlink>
      <w:r w:rsidR="005A3F60" w:rsidRPr="005A3F60">
        <w:rPr>
          <w:noProof/>
          <w:vertAlign w:val="superscript"/>
        </w:rPr>
        <w:t>,</w:t>
      </w:r>
      <w:hyperlink w:anchor="_ENREF_33" w:tooltip="Ghanim, 2020 #3099" w:history="1">
        <w:r w:rsidR="00DC738F" w:rsidRPr="005A3F60">
          <w:rPr>
            <w:noProof/>
            <w:vertAlign w:val="superscript"/>
          </w:rPr>
          <w:t>33</w:t>
        </w:r>
      </w:hyperlink>
      <w:r w:rsidR="002F6C5D" w:rsidRPr="002F6C5D">
        <w:rPr>
          <w:bCs w:val="0"/>
        </w:rPr>
        <w:fldChar w:fldCharType="end"/>
      </w:r>
      <w:r w:rsidR="002F6C5D" w:rsidRPr="002F6C5D">
        <w:t xml:space="preserve"> and together with improved endothelial function</w:t>
      </w:r>
      <w:hyperlink w:anchor="_ENREF_29" w:tooltip="Solini, 2017 #3094" w:history="1">
        <w:r w:rsidR="00DC738F" w:rsidRPr="002F6C5D">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 </w:instrText>
        </w:r>
        <w:r w:rsidR="00DC738F">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29</w:t>
        </w:r>
        <w:r w:rsidR="00DC738F"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MzQsMzU8L3N0eWxlPjwvRGlzcGxheVRleHQ+PHJlY29yZD48cmVjLW51bWJlcj4zMTAwPC9yZWMt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5A3F60">
        <w:instrText xml:space="preserve"> ADDIN EN.CITE </w:instrText>
      </w:r>
      <w:r w:rsidR="005A3F60">
        <w:fldChar w:fldCharType="begin">
          <w:fldData xml:space="preserve">PEVuZE5vdGU+PENpdGU+PEF1dGhvcj5PaGFyYTwvQXV0aG9yPjxZZWFyPjIwMjA8L1llYXI+PFJl
Y051bT4zMTAwPC9SZWNOdW0+PERpc3BsYXlUZXh0PjxzdHlsZSBmYWNlPSJzdXBlcnNjcmlwdCI+
MzQsMzU8L3N0eWxlPjwvRGlzcGxheVRleHQ+PHJlY29yZD48cmVjLW51bWJlcj4zMTAwPC9yZWMt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5A3F60">
        <w:instrText xml:space="preserve"> ADDIN EN.CITE.DATA </w:instrText>
      </w:r>
      <w:r w:rsidR="005A3F60">
        <w:fldChar w:fldCharType="end"/>
      </w:r>
      <w:r w:rsidR="002F6C5D" w:rsidRPr="002F6C5D">
        <w:fldChar w:fldCharType="separate"/>
      </w:r>
      <w:hyperlink w:anchor="_ENREF_34" w:tooltip="Ohara, 2020 #3100" w:history="1">
        <w:r w:rsidR="00DC738F" w:rsidRPr="005A3F60">
          <w:rPr>
            <w:noProof/>
            <w:vertAlign w:val="superscript"/>
          </w:rPr>
          <w:t>34</w:t>
        </w:r>
      </w:hyperlink>
      <w:r w:rsidR="005A3F60" w:rsidRPr="005A3F60">
        <w:rPr>
          <w:noProof/>
          <w:vertAlign w:val="superscript"/>
        </w:rPr>
        <w:t>,</w:t>
      </w:r>
      <w:hyperlink w:anchor="_ENREF_35" w:tooltip="Griffin, 2020 #3101" w:history="1">
        <w:r w:rsidR="00DC738F" w:rsidRPr="005A3F60">
          <w:rPr>
            <w:noProof/>
            <w:vertAlign w:val="superscript"/>
          </w:rPr>
          <w:t>35</w:t>
        </w:r>
      </w:hyperlink>
      <w:r w:rsidR="002F6C5D" w:rsidRPr="002F6C5D">
        <w:rPr>
          <w:bCs w:val="0"/>
        </w:rPr>
        <w:fldChar w:fldCharType="end"/>
      </w:r>
      <w:r w:rsidR="002F6C5D" w:rsidRPr="002F6C5D">
        <w:t xml:space="preserve"> and appear to reduce pulmonary artery pressure in patients with heart failure rapidly,</w:t>
      </w:r>
      <w:hyperlink w:anchor="_ENREF_36" w:tooltip="Mullens, 2020 #3102" w:history="1">
        <w:r w:rsidR="00DC738F" w:rsidRPr="002F6C5D">
          <w:fldChar w:fldCharType="begin"/>
        </w:r>
        <w:r w:rsidR="00DC738F">
          <w:instrText xml:space="preserve"> ADDIN EN.CITE &lt;EndNote&gt;&lt;Cite&gt;&lt;Author&gt;Mullens&lt;/Author&gt;&lt;Year&gt;2020&lt;/Year&gt;&lt;RecNum&gt;3102&lt;/RecNum&gt;&lt;DisplayText&gt;&lt;style face="superscript"&gt;36&lt;/style&gt;&lt;/DisplayText&gt;&lt;record&gt;&lt;rec-number&gt;3102&lt;/rec-number&gt;&lt;foreign-keys&gt;&lt;key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DC738F" w:rsidRPr="002F6C5D">
          <w:fldChar w:fldCharType="separate"/>
        </w:r>
        <w:r w:rsidR="00DC738F" w:rsidRPr="005A3F60">
          <w:rPr>
            <w:noProof/>
            <w:vertAlign w:val="superscript"/>
          </w:rPr>
          <w:t>36</w:t>
        </w:r>
        <w:r w:rsidR="00DC738F"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 xml:space="preserve">The DARE-19 trial compared </w:t>
      </w:r>
      <w:proofErr w:type="spellStart"/>
      <w:r w:rsidR="00E62163" w:rsidRPr="00E62163">
        <w:t>dapagliflozin</w:t>
      </w:r>
      <w:proofErr w:type="spellEnd"/>
      <w:r w:rsidR="00E62163" w:rsidRPr="00E62163">
        <w:t xml:space="preserve"> 10 mg with placebo for 30 days among 1250 patients admitted to hospital with COVID-19 </w:t>
      </w:r>
      <w:r w:rsidR="00E62163" w:rsidRPr="00E62163">
        <w:lastRenderedPageBreak/>
        <w:t>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37" w:tooltip="Kosiborod, 2021 #3110" w:history="1">
        <w:r w:rsidR="00DC738F" w:rsidRPr="00E62163">
          <w:fldChar w:fldCharType="begin">
            <w:fldData xml:space="preserve">PEVuZE5vdGU+PENpdGU+PEF1dGhvcj5Lb3NpYm9yb2Q8L0F1dGhvcj48WWVhcj4yMDIxPC9ZZWFy
PjxSZWNOdW0+MzExMDwvUmVjTnVtPjxEaXNwbGF5VGV4dD48c3R5bGUgZmFjZT0ic3VwZXJzY3Jp
cHQiPjM3PC9zdHlsZT48L0Rpc3BsYXlUZXh0PjxyZWNvcmQ+PHJlYy1udW1iZXI+MzExMDwvcmVj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DC738F">
          <w:instrText xml:space="preserve"> ADDIN EN.CITE </w:instrText>
        </w:r>
        <w:r w:rsidR="00DC738F">
          <w:fldChar w:fldCharType="begin">
            <w:fldData xml:space="preserve">PEVuZE5vdGU+PENpdGU+PEF1dGhvcj5Lb3NpYm9yb2Q8L0F1dGhvcj48WWVhcj4yMDIxPC9ZZWFy
PjxSZWNOdW0+MzExMDwvUmVjTnVtPjxEaXNwbGF5VGV4dD48c3R5bGUgZmFjZT0ic3VwZXJzY3Jp
cHQiPjM3PC9zdHlsZT48L0Rpc3BsYXlUZXh0PjxyZWNvcmQ+PHJlYy1udW1iZXI+MzExMDwvcmVj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DC738F">
          <w:instrText xml:space="preserve"> ADDIN EN.CITE.DATA </w:instrText>
        </w:r>
        <w:r w:rsidR="00DC738F">
          <w:fldChar w:fldCharType="end"/>
        </w:r>
        <w:r w:rsidR="00DC738F" w:rsidRPr="00E62163">
          <w:fldChar w:fldCharType="separate"/>
        </w:r>
        <w:r w:rsidR="00DC738F" w:rsidRPr="005A3F60">
          <w:rPr>
            <w:noProof/>
            <w:vertAlign w:val="superscript"/>
          </w:rPr>
          <w:t>37</w:t>
        </w:r>
        <w:r w:rsidR="00DC738F"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38" w:tooltip="Kumbhani, 2021 #3111" w:history="1">
        <w:r w:rsidR="00DC738F">
          <w:fldChar w:fldCharType="begin"/>
        </w:r>
        <w:r w:rsidR="00DC738F">
          <w:instrText xml:space="preserve"> ADDIN EN.CITE &lt;EndNote&gt;&lt;Cite&gt;&lt;Author&gt;Kumbhani&lt;/Author&gt;&lt;Year&gt;2021&lt;/Year&gt;&lt;RecNum&gt;3111&lt;/RecNum&gt;&lt;DisplayText&gt;&lt;style face="superscript"&gt;38&lt;/style&gt;&lt;/DisplayText&gt;&lt;record&gt;&lt;rec-number&gt;3111&lt;/rec-number&gt;&lt;foreign-keys&gt;&lt;key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DC738F">
          <w:fldChar w:fldCharType="separate"/>
        </w:r>
        <w:r w:rsidR="00DC738F" w:rsidRPr="005A3F60">
          <w:rPr>
            <w:noProof/>
            <w:vertAlign w:val="superscript"/>
          </w:rPr>
          <w:t>38</w:t>
        </w:r>
        <w:r w:rsidR="00DC738F">
          <w:fldChar w:fldCharType="end"/>
        </w:r>
      </w:hyperlink>
      <w:r w:rsidR="00E62163" w:rsidRPr="00E62163">
        <w:t xml:space="preserve"> Although this trial lacked statistical sensitivity, it supports the rationale for a larger trial.</w:t>
      </w:r>
    </w:p>
    <w:p w14:paraId="427D7A5F" w14:textId="0640C081" w:rsidR="00052E11" w:rsidRDefault="00052E11" w:rsidP="000C0005">
      <w:pPr>
        <w:autoSpaceDE/>
        <w:autoSpaceDN/>
        <w:adjustRightInd/>
        <w:contextualSpacing w:val="0"/>
      </w:pPr>
    </w:p>
    <w:p w14:paraId="00F003B9" w14:textId="358417DE" w:rsidR="001653C3" w:rsidRPr="00763074" w:rsidRDefault="00456322" w:rsidP="001653C3">
      <w:proofErr w:type="spellStart"/>
      <w:r w:rsidRPr="00763074">
        <w:rPr>
          <w:b/>
        </w:rPr>
        <w:t>Sotrovimab</w:t>
      </w:r>
      <w:proofErr w:type="spellEnd"/>
      <w:r w:rsidRPr="00763074">
        <w:rPr>
          <w:b/>
        </w:rPr>
        <w:t xml:space="preserve"> [UK only]:</w:t>
      </w:r>
      <w:r w:rsidR="001653C3" w:rsidRPr="00763074">
        <w:rPr>
          <w:b/>
        </w:rPr>
        <w:t xml:space="preserve"> </w:t>
      </w:r>
      <w:proofErr w:type="spellStart"/>
      <w:r w:rsidR="001653C3" w:rsidRPr="00763074">
        <w:t>Sotrovimab</w:t>
      </w:r>
      <w:proofErr w:type="spellEnd"/>
      <w:r w:rsidR="001653C3" w:rsidRPr="00763074">
        <w:t xml:space="preserve"> </w:t>
      </w:r>
      <w:r w:rsidR="00B56D16" w:rsidRPr="00763074">
        <w:t xml:space="preserve">(VIR-7831) </w:t>
      </w:r>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hyperlink w:anchor="_ENREF_39" w:tooltip="Pinto, 2020 #3133" w:history="1">
        <w:r w:rsidR="00DC738F">
          <w:fldChar w:fldCharType="begin">
            <w:fldData xml:space="preserve">PEVuZE5vdGU+PENpdGU+PEF1dGhvcj5QaW50bzwvQXV0aG9yPjxZZWFyPjIwMjA8L1llYXI+PFJl
Y051bT4zMTMzPC9SZWNOdW0+PERpc3BsYXlUZXh0PjxzdHlsZSBmYWNlPSJzdXBlcnNjcmlwdCI+
Mzk8L3N0eWxlPjwvRGlzcGxheVRleHQ+PHJlY29yZD48cmVjLW51bWJlcj4zMTMzPC9yZWMtbnVt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DC738F">
          <w:instrText xml:space="preserve"> ADDIN EN.CITE </w:instrText>
        </w:r>
        <w:r w:rsidR="00DC738F">
          <w:fldChar w:fldCharType="begin">
            <w:fldData xml:space="preserve">PEVuZE5vdGU+PENpdGU+PEF1dGhvcj5QaW50bzwvQXV0aG9yPjxZZWFyPjIwMjA8L1llYXI+PFJl
Y051bT4zMTMzPC9SZWNOdW0+PERpc3BsYXlUZXh0PjxzdHlsZSBmYWNlPSJzdXBlcnNjcmlwdCI+
Mzk8L3N0eWxlPjwvRGlzcGxheVRleHQ+PHJlY29yZD48cmVjLW51bWJlcj4zMTMzPC9yZWMtbnVt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DC738F">
          <w:instrText xml:space="preserve"> ADDIN EN.CITE.DATA </w:instrText>
        </w:r>
        <w:r w:rsidR="00DC738F">
          <w:fldChar w:fldCharType="end"/>
        </w:r>
        <w:r w:rsidR="00DC738F">
          <w:fldChar w:fldCharType="separate"/>
        </w:r>
        <w:r w:rsidR="00DC738F" w:rsidRPr="005A3F60">
          <w:rPr>
            <w:noProof/>
            <w:vertAlign w:val="superscript"/>
          </w:rPr>
          <w:t>39</w:t>
        </w:r>
        <w:r w:rsidR="00DC738F">
          <w:fldChar w:fldCharType="end"/>
        </w:r>
      </w:hyperlink>
      <w:r w:rsidR="001653C3" w:rsidRPr="00763074">
        <w:t xml:space="preserve"> The Fc portion of the parent antibody has been modified to extend </w:t>
      </w:r>
      <w:proofErr w:type="spellStart"/>
      <w:r w:rsidR="001653C3" w:rsidRPr="00763074">
        <w:t>sotrovimab’s</w:t>
      </w:r>
      <w:proofErr w:type="spellEnd"/>
      <w:r w:rsidR="001653C3" w:rsidRPr="00763074">
        <w:t xml:space="preserve"> half-life to around 49 days. It is given as a single intravenous dose and been well tolerated in clinical studies, although occasional serious hypersensitivity reactions have occurred.</w:t>
      </w:r>
    </w:p>
    <w:p w14:paraId="14D57B96" w14:textId="77777777" w:rsidR="001653C3" w:rsidRPr="00763074" w:rsidRDefault="001653C3" w:rsidP="001653C3"/>
    <w:p w14:paraId="12CB8F60" w14:textId="68A5C6EC" w:rsidR="001653C3" w:rsidRPr="00763074" w:rsidRDefault="001653C3" w:rsidP="001653C3">
      <w:r w:rsidRPr="00763074">
        <w:t>It is licenced in the UK for the treatment of COVID-19 in patients who do not require oxygen and are at high risk of developing severe disease</w:t>
      </w:r>
      <w:r w:rsidR="008F2EC2">
        <w:t xml:space="preserve"> (at a 500 mg dose)</w:t>
      </w:r>
      <w:r w:rsidRPr="00763074">
        <w:t xml:space="preserve">. The COMET-ICE trial, conducted in 583 such patients, showed that when given within five days of symptom onset it reduced the risk of hospitalisation by 85%, from 7% in the control group to 1% in the </w:t>
      </w:r>
      <w:proofErr w:type="spellStart"/>
      <w:r w:rsidRPr="00763074">
        <w:t>sotrovimab</w:t>
      </w:r>
      <w:proofErr w:type="spellEnd"/>
      <w:r w:rsidRPr="00763074">
        <w:t xml:space="preserve"> group.</w:t>
      </w:r>
      <w:hyperlink w:anchor="_ENREF_40" w:tooltip="Gupta, 2021 #3134" w:history="1">
        <w:r w:rsidR="00DC738F">
          <w:fldChar w:fldCharType="begin">
            <w:fldData xml:space="preserve">PEVuZE5vdGU+PENpdGU+PEF1dGhvcj5HdXB0YTwvQXV0aG9yPjxZZWFyPjIwMjE8L1llYXI+PFJl
Y051bT4zMTM0PC9SZWNOdW0+PERpc3BsYXlUZXh0PjxzdHlsZSBmYWNlPSJzdXBlcnNjcmlwdCI+
NDA8L3N0eWxlPjwvRGlzcGxheVRleHQ+PHJlY29yZD48cmVjLW51bWJlcj4zMTM0PC9yZWMtbnVt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DC738F">
          <w:instrText xml:space="preserve"> ADDIN EN.CITE </w:instrText>
        </w:r>
        <w:r w:rsidR="00DC738F">
          <w:fldChar w:fldCharType="begin">
            <w:fldData xml:space="preserve">PEVuZE5vdGU+PENpdGU+PEF1dGhvcj5HdXB0YTwvQXV0aG9yPjxZZWFyPjIwMjE8L1llYXI+PFJl
Y051bT4zMTM0PC9SZWNOdW0+PERpc3BsYXlUZXh0PjxzdHlsZSBmYWNlPSJzdXBlcnNjcmlwdCI+
NDA8L3N0eWxlPjwvRGlzcGxheVRleHQ+PHJlY29yZD48cmVjLW51bWJlcj4zMTM0PC9yZWMtbnVt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DC738F">
          <w:instrText xml:space="preserve"> ADDIN EN.CITE.DATA </w:instrText>
        </w:r>
        <w:r w:rsidR="00DC738F">
          <w:fldChar w:fldCharType="end"/>
        </w:r>
        <w:r w:rsidR="00DC738F">
          <w:fldChar w:fldCharType="separate"/>
        </w:r>
        <w:r w:rsidR="00DC738F" w:rsidRPr="005A3F60">
          <w:rPr>
            <w:noProof/>
            <w:vertAlign w:val="superscript"/>
          </w:rPr>
          <w:t>40</w:t>
        </w:r>
        <w:r w:rsidR="00DC738F">
          <w:fldChar w:fldCharType="end"/>
        </w:r>
      </w:hyperlink>
      <w:r w:rsidR="00B56D16" w:rsidRPr="00763074">
        <w:t xml:space="preserve"> Evidence in</w:t>
      </w:r>
      <w:r w:rsidRPr="00763074">
        <w:t xml:space="preserve"> hospitalised patients is limited, and the </w:t>
      </w:r>
      <w:proofErr w:type="spellStart"/>
      <w:r w:rsidRPr="00763074">
        <w:t>sotrovimab</w:t>
      </w:r>
      <w:proofErr w:type="spellEnd"/>
      <w:r w:rsidRPr="00763074">
        <w:t xml:space="preserve"> arm of ACTIV-3 was stopped due to futility after recruiting 344 participants, although no safety concerns were raised.</w:t>
      </w:r>
      <w:hyperlink w:anchor="_ENREF_41" w:tooltip="National Institute for Health, 2021 #3136" w:history="1">
        <w:r w:rsidR="00DC738F">
          <w:fldChar w:fldCharType="begin"/>
        </w:r>
        <w:r w:rsidR="00DC738F">
          <w:instrText xml:space="preserve"> ADDIN EN.CITE &lt;EndNote&gt;&lt;Cite&gt;&lt;Author&gt;National Institute for Health&lt;/Author&gt;&lt;Year&gt;2021&lt;/Year&gt;&lt;RecNum&gt;3136&lt;/RecNum&gt;&lt;DisplayText&gt;&lt;style face="superscript"&gt;41&lt;/style&gt;&lt;/DisplayText&gt;&lt;record&gt;&lt;rec-number&gt;3136&lt;/rec-number&gt;&lt;foreign-keys&gt;&lt;key app="EN" db-id="vp2a2svem50pwkeae50pesxbrvzrpwssv2s9" timestamp="1639392798"&gt;3136&lt;/key&gt;&lt;/foreign-keys&gt;&lt;ref-type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DC738F">
          <w:fldChar w:fldCharType="separate"/>
        </w:r>
        <w:r w:rsidR="00DC738F" w:rsidRPr="005A3F60">
          <w:rPr>
            <w:noProof/>
            <w:vertAlign w:val="superscript"/>
          </w:rPr>
          <w:t>41</w:t>
        </w:r>
        <w:r w:rsidR="00DC738F">
          <w:fldChar w:fldCharType="end"/>
        </w:r>
      </w:hyperlink>
      <w:r w:rsidRPr="00763074">
        <w:t xml:space="preserve"> However, by recruiting around 10,000 patients, RECOVERY subsequently showed that another neutralising monoclonal antibody treatment (</w:t>
      </w:r>
      <w:proofErr w:type="spellStart"/>
      <w:r w:rsidR="00181280">
        <w:t>casirivimab+imdevimab</w:t>
      </w:r>
      <w:proofErr w:type="spellEnd"/>
      <w:r w:rsidRPr="00763074">
        <w:t>) reduced mortality by 20% in hospitalised patients who were anti-spike antibody negative at baseline.</w:t>
      </w:r>
    </w:p>
    <w:p w14:paraId="56FE142D" w14:textId="77777777" w:rsidR="001653C3" w:rsidRPr="00763074" w:rsidRDefault="001653C3" w:rsidP="001653C3"/>
    <w:p w14:paraId="26480E13" w14:textId="64C8A3E6" w:rsidR="001653C3" w:rsidRPr="00763074" w:rsidRDefault="001653C3" w:rsidP="001653C3">
      <w:r w:rsidRPr="00763074">
        <w:t xml:space="preserve">The Omicron SARS-CoV-2 variant </w:t>
      </w:r>
      <w:r w:rsidR="00B56D16" w:rsidRPr="00763074">
        <w:t xml:space="preserve">that emerged in late 2021 </w:t>
      </w:r>
      <w:r w:rsidRPr="00763074">
        <w:t xml:space="preserve">has </w:t>
      </w:r>
      <w:r w:rsidR="001B40CD" w:rsidRPr="00763074">
        <w:t>multiple</w:t>
      </w:r>
      <w:r w:rsidR="00B56D16" w:rsidRPr="00763074">
        <w:t xml:space="preserve"> </w:t>
      </w:r>
      <w:r w:rsidRPr="00763074">
        <w:t xml:space="preserve">spike </w:t>
      </w:r>
      <w:r w:rsidR="00B56D16" w:rsidRPr="00763074">
        <w:t>protein mutations, which</w:t>
      </w:r>
      <w:r w:rsidRPr="00763074">
        <w:t xml:space="preserve"> have led to its rapid expansion in immune populations. These also appear to </w:t>
      </w:r>
      <w:r w:rsidR="001B40CD" w:rsidRPr="00763074">
        <w:t>cause near</w:t>
      </w:r>
      <w:r w:rsidRPr="00763074">
        <w:t xml:space="preserve"> complete loss of neutralising activity by the monoclonal antibodies in </w:t>
      </w:r>
      <w:proofErr w:type="spellStart"/>
      <w:r w:rsidR="00181280">
        <w:t>casirivimab+imdevimab</w:t>
      </w:r>
      <w:proofErr w:type="spellEnd"/>
      <w:r w:rsidR="00181280">
        <w:t>,</w:t>
      </w:r>
      <w:hyperlink w:anchor="_ENREF_42" w:tooltip="Wilhelm, 2021 #3137" w:history="1">
        <w:r w:rsidR="00DC738F">
          <w:fldChar w:fldCharType="begin"/>
        </w:r>
        <w:r w:rsidR="00DC738F">
          <w:instrText xml:space="preserve"> ADDIN EN.CITE &lt;EndNote&gt;&lt;Cite&gt;&lt;Author&gt;Wilhelm&lt;/Author&gt;&lt;Year&gt;2021&lt;/Year&gt;&lt;RecNum&gt;3137&lt;/RecNum&gt;&lt;DisplayText&gt;&lt;style face="superscript"&gt;42&lt;/style&gt;&lt;/DisplayText&gt;&lt;record&gt;&lt;rec-number&gt;3137&lt;/rec-number&gt;&lt;foreign-keys&gt;&lt;key app="EN" db-id="vp2a2svem50pwkeae50pesxbrvzrpwssv2s9" timestamp="1639392872"&gt;3137&lt;/key&gt;&lt;/foreign-keys&gt;&lt;ref-type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DC738F">
          <w:fldChar w:fldCharType="separate"/>
        </w:r>
        <w:r w:rsidR="00DC738F" w:rsidRPr="005A3F60">
          <w:rPr>
            <w:noProof/>
            <w:vertAlign w:val="superscript"/>
          </w:rPr>
          <w:t>42</w:t>
        </w:r>
        <w:r w:rsidR="00DC738F">
          <w:fldChar w:fldCharType="end"/>
        </w:r>
      </w:hyperlink>
      <w:r w:rsidRPr="00763074">
        <w:t xml:space="preserve"> </w:t>
      </w:r>
      <w:r w:rsidR="00181280">
        <w:t xml:space="preserve">and reduce the neutralising activity of </w:t>
      </w:r>
      <w:proofErr w:type="spellStart"/>
      <w:r w:rsidR="00181280">
        <w:t>Sotrovimab</w:t>
      </w:r>
      <w:proofErr w:type="spellEnd"/>
      <w:r w:rsidR="00181280">
        <w:t xml:space="preserve"> about 10-fold</w:t>
      </w:r>
      <w:r w:rsidRPr="00763074">
        <w:t>.</w:t>
      </w:r>
      <w:r w:rsidR="00763074">
        <w:fldChar w:fldCharType="begin">
          <w:fldData xml:space="preserve">PEVuZE5vdGU+PENpdGU+PEF1dGhvcj5DYXRoY2FydDwvQXV0aG9yPjxZZWFyPjIwMjE8L1llYXI+
PFJlY051bT4zMTM4PC9SZWNOdW0+PERpc3BsYXlUZXh0PjxzdHlsZSBmYWNlPSJzdXBlcnNjcmlw
dCI+NDMsNDQ8L3N0eWxlPjwvRGlzcGxheVRleHQ+PHJlY29yZD48cmVjLW51bWJlcj4zMTM4PC9y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5A3F60">
        <w:instrText xml:space="preserve"> ADDIN EN.CITE </w:instrText>
      </w:r>
      <w:r w:rsidR="005A3F60">
        <w:fldChar w:fldCharType="begin">
          <w:fldData xml:space="preserve">PEVuZE5vdGU+PENpdGU+PEF1dGhvcj5DYXRoY2FydDwvQXV0aG9yPjxZZWFyPjIwMjE8L1llYXI+
PFJlY051bT4zMTM4PC9SZWNOdW0+PERpc3BsYXlUZXh0PjxzdHlsZSBmYWNlPSJzdXBlcnNjcmlw
dCI+NDMsNDQ8L3N0eWxlPjwvRGlzcGxheVRleHQ+PHJlY29yZD48cmVjLW51bWJlcj4zMTM4PC9y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5A3F60">
        <w:instrText xml:space="preserve"> ADDIN EN.CITE.DATA </w:instrText>
      </w:r>
      <w:r w:rsidR="005A3F60">
        <w:fldChar w:fldCharType="end"/>
      </w:r>
      <w:r w:rsidR="00763074">
        <w:fldChar w:fldCharType="separate"/>
      </w:r>
      <w:hyperlink w:anchor="_ENREF_43" w:tooltip="Cathcart, 2021 #3138" w:history="1">
        <w:r w:rsidR="00DC738F" w:rsidRPr="005A3F60">
          <w:rPr>
            <w:noProof/>
            <w:vertAlign w:val="superscript"/>
          </w:rPr>
          <w:t>43</w:t>
        </w:r>
      </w:hyperlink>
      <w:r w:rsidR="005A3F60" w:rsidRPr="005A3F60">
        <w:rPr>
          <w:noProof/>
          <w:vertAlign w:val="superscript"/>
        </w:rPr>
        <w:t>,</w:t>
      </w:r>
      <w:hyperlink w:anchor="_ENREF_44" w:tooltip="Cao, 2021 #3141" w:history="1">
        <w:r w:rsidR="00DC738F" w:rsidRPr="005A3F60">
          <w:rPr>
            <w:noProof/>
            <w:vertAlign w:val="superscript"/>
          </w:rPr>
          <w:t>44</w:t>
        </w:r>
      </w:hyperlink>
      <w:r w:rsidR="00763074">
        <w:fldChar w:fldCharType="end"/>
      </w:r>
      <w:r w:rsidR="00181280">
        <w:t xml:space="preserve"> Data comparing the peak and day 29 concentrations following 2.4 g </w:t>
      </w:r>
      <w:proofErr w:type="spellStart"/>
      <w:r w:rsidR="00181280">
        <w:t>casirivimab+imdevimab</w:t>
      </w:r>
      <w:proofErr w:type="spellEnd"/>
      <w:r w:rsidR="00181280">
        <w:t xml:space="preserve"> and 500 mg </w:t>
      </w:r>
      <w:proofErr w:type="spellStart"/>
      <w:r w:rsidR="00181280">
        <w:t>Sotrovimab</w:t>
      </w:r>
      <w:proofErr w:type="spellEnd"/>
      <w:r w:rsidR="00181280">
        <w:t xml:space="preserve"> demonstrate much lower concentrations of </w:t>
      </w:r>
      <w:proofErr w:type="spellStart"/>
      <w:r w:rsidR="00181280">
        <w:t>Sotrovimab</w:t>
      </w:r>
      <w:proofErr w:type="spellEnd"/>
      <w:r w:rsidR="00181280">
        <w:t>.</w:t>
      </w:r>
      <w:hyperlink w:anchor="_ENREF_45" w:tooltip="GlaxoSmithKline, 2021 #3142" w:history="1">
        <w:r w:rsidR="00DC738F">
          <w:fldChar w:fldCharType="begin"/>
        </w:r>
        <w:r w:rsidR="00DC738F">
          <w:instrText xml:space="preserve"> ADDIN EN.CITE &lt;EndNote&gt;&lt;Cite&gt;&lt;Author&gt;GlaxoSmithKline&lt;/Author&gt;&lt;Year&gt;2021&lt;/Year&gt;&lt;RecNum&gt;3142&lt;/RecNum&gt;&lt;DisplayText&gt;&lt;style face="superscript"&gt;45&lt;/style&gt;&lt;/DisplayText&gt;&lt;record&gt;&lt;rec-number&gt;3142&lt;/rec-number&gt;&lt;foreign-keys&gt;&lt;key app="EN" db-id="vp2a2svem50pwkeae50pesxbrvzrpwssv2s9" timestamp="1639430829"&gt;3142&lt;/key&gt;&lt;/foreign-keys&gt;&lt;ref-type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DC738F">
          <w:fldChar w:fldCharType="separate"/>
        </w:r>
        <w:r w:rsidR="00DC738F" w:rsidRPr="005A3F60">
          <w:rPr>
            <w:noProof/>
            <w:vertAlign w:val="superscript"/>
          </w:rPr>
          <w:t>45</w:t>
        </w:r>
        <w:r w:rsidR="00DC738F">
          <w:fldChar w:fldCharType="end"/>
        </w:r>
      </w:hyperlink>
      <w:r w:rsidR="00181280">
        <w:t xml:space="preserve"> These pharmacodynamics and pharmacokinetic considerations </w:t>
      </w:r>
      <w:proofErr w:type="spellStart"/>
      <w:r w:rsidR="00181280">
        <w:t>underly</w:t>
      </w:r>
      <w:proofErr w:type="spellEnd"/>
      <w:r w:rsidR="00181280">
        <w:t xml:space="preserve"> the selection of a 1000 mg dose in this trial. The published safety of </w:t>
      </w:r>
      <w:proofErr w:type="spellStart"/>
      <w:r w:rsidR="00181280">
        <w:t>Sotrovimab</w:t>
      </w:r>
      <w:proofErr w:type="spellEnd"/>
      <w:r w:rsidR="00181280">
        <w:t xml:space="preserve"> and higher doses of other anti-spike human monoclonal </w:t>
      </w:r>
      <w:proofErr w:type="gramStart"/>
      <w:r w:rsidR="00181280">
        <w:t>antibodies  (</w:t>
      </w:r>
      <w:proofErr w:type="gramEnd"/>
      <w:r w:rsidR="00181280">
        <w:t xml:space="preserve">including the 8g dose of </w:t>
      </w:r>
      <w:proofErr w:type="spellStart"/>
      <w:r w:rsidR="00181280">
        <w:t>casirivimab+imdevimab</w:t>
      </w:r>
      <w:proofErr w:type="spellEnd"/>
      <w:r w:rsidR="00181280">
        <w:t xml:space="preserve"> used in RECOVERY) do not suggest a safety concern with this increased dose.</w:t>
      </w:r>
      <w:r w:rsidRPr="00763074">
        <w:t xml:space="preserve"> </w:t>
      </w:r>
    </w:p>
    <w:p w14:paraId="109ADC9C" w14:textId="4914576D" w:rsidR="00456322" w:rsidRPr="00763074" w:rsidRDefault="00456322" w:rsidP="000C0005">
      <w:pPr>
        <w:autoSpaceDE/>
        <w:autoSpaceDN/>
        <w:adjustRightInd/>
        <w:contextualSpacing w:val="0"/>
        <w:rPr>
          <w:b/>
        </w:rPr>
      </w:pPr>
    </w:p>
    <w:p w14:paraId="044DB609" w14:textId="0C1C7419" w:rsidR="001653C3" w:rsidRPr="00763074" w:rsidRDefault="00456322" w:rsidP="001653C3">
      <w:pPr>
        <w:rPr>
          <w:shd w:val="clear" w:color="auto" w:fill="FFFFFF"/>
        </w:rPr>
      </w:pPr>
      <w:proofErr w:type="spellStart"/>
      <w:r w:rsidRPr="00763074">
        <w:rPr>
          <w:b/>
        </w:rPr>
        <w:t>Molnupiravir</w:t>
      </w:r>
      <w:proofErr w:type="spellEnd"/>
      <w:r w:rsidRPr="00763074">
        <w:rPr>
          <w:b/>
        </w:rPr>
        <w:t xml:space="preserve"> [UK only]:</w:t>
      </w:r>
      <w:r w:rsidR="001653C3" w:rsidRPr="00763074">
        <w:rPr>
          <w:b/>
        </w:rPr>
        <w:t xml:space="preserve"> </w:t>
      </w:r>
      <w:proofErr w:type="spellStart"/>
      <w:r w:rsidR="001653C3" w:rsidRPr="00763074">
        <w:t>Molnupiravir</w:t>
      </w:r>
      <w:proofErr w:type="spellEnd"/>
      <w:r w:rsidR="001653C3" w:rsidRPr="00763074">
        <w:t xml:space="preserve"> is a prodrug of the </w:t>
      </w:r>
      <w:proofErr w:type="spellStart"/>
      <w:r w:rsidR="001653C3" w:rsidRPr="00763074">
        <w:t>ribonucloside</w:t>
      </w:r>
      <w:proofErr w:type="spellEnd"/>
      <w:r w:rsidR="001653C3" w:rsidRPr="00763074">
        <w:t xml:space="preserve"> analogue N-</w:t>
      </w:r>
      <w:proofErr w:type="spellStart"/>
      <w:r w:rsidR="001653C3" w:rsidRPr="00763074">
        <w:t>hydroxycytidine</w:t>
      </w:r>
      <w:proofErr w:type="spellEnd"/>
      <w:r w:rsidR="001653C3" w:rsidRPr="00763074">
        <w:t xml:space="preserve"> (NHC), being rapidly converted into this form in plasma after </w:t>
      </w:r>
      <w:r w:rsidR="001B40CD" w:rsidRPr="00763074">
        <w:t>absorption</w:t>
      </w:r>
      <w:r w:rsidR="001653C3" w:rsidRPr="00763074">
        <w:t>. NHC is then converted into the active triphosphate form in host cells by endogenous kinases. The SARS-CoV-2 viral RNA polymerase incorporates this into nascent viral RNA, resulting in copying errors that accumulate every replication cycle, ultimately preventing replication by a mechan</w:t>
      </w:r>
      <w:r w:rsidR="00E67160" w:rsidRPr="00763074">
        <w:t xml:space="preserve">ism known as </w:t>
      </w:r>
      <w:r w:rsidR="001653C3" w:rsidRPr="00763074">
        <w:t xml:space="preserve">error catastrophe. This </w:t>
      </w:r>
      <w:r w:rsidR="00E67160" w:rsidRPr="00763074">
        <w:t xml:space="preserve">molecular </w:t>
      </w:r>
      <w:r w:rsidR="001653C3" w:rsidRPr="00763074">
        <w:t>target is conserved between Coronaviruses, and appears to have a high genetic barrier to resistance.</w:t>
      </w:r>
      <w:hyperlink w:anchor="_ENREF_46" w:tooltip="Agostini, 2019 #3135" w:history="1">
        <w:r w:rsidR="00DC738F">
          <w:fldChar w:fldCharType="begin">
            <w:fldData xml:space="preserve">PEVuZE5vdGU+PENpdGU+PEF1dGhvcj5BZ29zdGluaTwvQXV0aG9yPjxZZWFyPjIwMTk8L1llYXI+
PFJlY051bT4zMTM1PC9SZWNOdW0+PERpc3BsYXlUZXh0PjxzdHlsZSBmYWNlPSJzdXBlcnNjcmlw
dCI+NDY8L3N0eWxlPjwvRGlzcGxheVRleHQ+PHJlY29yZD48cmVjLW51bWJlcj4zMTM1PC9yZWMt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DC738F">
          <w:instrText xml:space="preserve"> ADDIN EN.CITE </w:instrText>
        </w:r>
        <w:r w:rsidR="00DC738F">
          <w:fldChar w:fldCharType="begin">
            <w:fldData xml:space="preserve">PEVuZE5vdGU+PENpdGU+PEF1dGhvcj5BZ29zdGluaTwvQXV0aG9yPjxZZWFyPjIwMTk8L1llYXI+
PFJlY051bT4zMTM1PC9SZWNOdW0+PERpc3BsYXlUZXh0PjxzdHlsZSBmYWNlPSJzdXBlcnNjcmlw
dCI+NDY8L3N0eWxlPjwvRGlzcGxheVRleHQ+PHJlY29yZD48cmVjLW51bWJlcj4zMTM1PC9yZWMt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DC738F">
          <w:instrText xml:space="preserve"> ADDIN EN.CITE.DATA </w:instrText>
        </w:r>
        <w:r w:rsidR="00DC738F">
          <w:fldChar w:fldCharType="end"/>
        </w:r>
        <w:r w:rsidR="00DC738F">
          <w:fldChar w:fldCharType="separate"/>
        </w:r>
        <w:r w:rsidR="00DC738F" w:rsidRPr="005A3F60">
          <w:rPr>
            <w:noProof/>
            <w:vertAlign w:val="superscript"/>
          </w:rPr>
          <w:t>46</w:t>
        </w:r>
        <w:r w:rsidR="00DC738F">
          <w:fldChar w:fldCharType="end"/>
        </w:r>
      </w:hyperlink>
      <w:r w:rsidR="001653C3" w:rsidRPr="00763074">
        <w:rPr>
          <w:shd w:val="clear" w:color="auto" w:fill="FFFFFF"/>
        </w:rPr>
        <w:t xml:space="preserve"> </w:t>
      </w:r>
      <w:proofErr w:type="spellStart"/>
      <w:r w:rsidR="00E67160" w:rsidRPr="00763074">
        <w:rPr>
          <w:shd w:val="clear" w:color="auto" w:fill="FFFFFF"/>
        </w:rPr>
        <w:t>Molnupiravir</w:t>
      </w:r>
      <w:proofErr w:type="spellEnd"/>
      <w:r w:rsidR="001653C3" w:rsidRPr="00763074">
        <w:rPr>
          <w:shd w:val="clear" w:color="auto" w:fill="FFFFFF"/>
        </w:rPr>
        <w:t xml:space="preserve"> is </w:t>
      </w:r>
      <w:r w:rsidR="001653C3" w:rsidRPr="00763074">
        <w:rPr>
          <w:shd w:val="clear" w:color="auto" w:fill="FFFFFF"/>
        </w:rPr>
        <w:lastRenderedPageBreak/>
        <w:t>given orally and has been well tolerated in clinical studies so far, with infrequent reports of gastrointestinal and allergic reactions.</w:t>
      </w:r>
    </w:p>
    <w:p w14:paraId="54F600B9" w14:textId="77777777" w:rsidR="001B40CD" w:rsidRPr="00763074" w:rsidRDefault="001B40CD" w:rsidP="001653C3"/>
    <w:p w14:paraId="344D292C" w14:textId="79470DB0" w:rsidR="001653C3" w:rsidRDefault="001653C3" w:rsidP="001653C3">
      <w:pPr>
        <w:rPr>
          <w:shd w:val="clear" w:color="auto" w:fill="FFFFFF"/>
        </w:rPr>
      </w:pPr>
      <w:proofErr w:type="spellStart"/>
      <w:r w:rsidRPr="00763074">
        <w:t>Molnupiravir</w:t>
      </w:r>
      <w:proofErr w:type="spellEnd"/>
      <w:r w:rsidRPr="00763074">
        <w:t xml:space="preserve"> is licensed in the United Kingdom for the treatment of mild-moderate COVID-19 within 5 days of symptom onset. In the </w:t>
      </w:r>
      <w:proofErr w:type="spellStart"/>
      <w:r w:rsidRPr="00763074">
        <w:t>MOVe</w:t>
      </w:r>
      <w:proofErr w:type="spellEnd"/>
      <w:r w:rsidRPr="00763074">
        <w:t xml:space="preserve">-OUT </w:t>
      </w:r>
      <w:r w:rsidR="000E0AE2" w:rsidRPr="00763074">
        <w:t>trial</w:t>
      </w:r>
      <w:r w:rsidRPr="00763074">
        <w:t xml:space="preserve"> of 1433 </w:t>
      </w:r>
      <w:r w:rsidR="00E67160" w:rsidRPr="00763074">
        <w:t>such patients</w:t>
      </w:r>
      <w:r w:rsidRPr="00763074">
        <w:t xml:space="preserve"> it reduced the risk of hospitalisation or death by 30%, from 9.7% in the placebo group to 6.8% in </w:t>
      </w:r>
      <w:proofErr w:type="spellStart"/>
      <w:r w:rsidRPr="00763074">
        <w:t>molnupirav</w:t>
      </w:r>
      <w:r w:rsidR="00E67160" w:rsidRPr="00763074">
        <w:t>ir</w:t>
      </w:r>
      <w:proofErr w:type="spellEnd"/>
      <w:r w:rsidR="00E67160" w:rsidRPr="00763074">
        <w:t xml:space="preserve"> group</w:t>
      </w:r>
      <w:r w:rsidRPr="00763074">
        <w:rPr>
          <w:shd w:val="clear" w:color="auto" w:fill="FFFFFF"/>
        </w:rPr>
        <w:t>.</w:t>
      </w:r>
      <w:hyperlink w:anchor="_ENREF_47" w:tooltip="Merck, 2021 #3139" w:history="1">
        <w:r w:rsidR="00DC738F">
          <w:rPr>
            <w:shd w:val="clear" w:color="auto" w:fill="FFFFFF"/>
          </w:rPr>
          <w:fldChar w:fldCharType="begin"/>
        </w:r>
        <w:r w:rsidR="00DC738F">
          <w:rPr>
            <w:shd w:val="clear" w:color="auto" w:fill="FFFFFF"/>
          </w:rPr>
          <w:instrText xml:space="preserve"> ADDIN EN.CITE &lt;EndNote&gt;&lt;Cite&gt;&lt;Author&gt;Merck&lt;/Author&gt;&lt;Year&gt;2021&lt;/Year&gt;&lt;RecNum&gt;3139&lt;/RecNum&gt;&lt;DisplayText&gt;&lt;style face="superscript"&gt;47&lt;/style&gt;&lt;/DisplayText&gt;&lt;record&gt;&lt;rec-number&gt;3139&lt;/rec-number&gt;&lt;foreign-keys&gt;&lt;key app="EN" db-id="vp2a2svem50pwkeae50pesxbrvzrpwssv2s9" timestamp="1639393240"&gt;3139&lt;/key&gt;&lt;/foreign-keys&gt;&lt;ref-type name="Web Page"&gt;12&lt;/ref-type&gt;&lt;contributors&gt;&lt;authors&gt;&lt;author&gt;Merck&lt;/author&gt;&lt;/authors&gt;&lt;/contributors&gt;&lt;titles&gt;&lt;title&gt;Merck announces results from MOVe-OUT Study&lt;/title&gt;&lt;/titles&gt;&lt;dates&gt;&lt;year&gt;2021&lt;/year&gt;&lt;/dates&gt;&lt;urls&gt;&lt;related-urls&gt;&lt;url&gt;https://www.merck.com/news/merck-and-ridgeback-biotherapeutics-provide-update-on-results-from-move-out-study-of-molnupiravir-an-investigational-oral-antiviral-medicine-in-at-risk-adults-with-mild-to-moderate-covid-19/&lt;/url&gt;&lt;/related-urls&gt;&lt;/urls&gt;&lt;custom2&gt;13-Dec-2021&lt;/custom2&gt;&lt;/record&gt;&lt;/Cite&gt;&lt;/EndNote&gt;</w:instrText>
        </w:r>
        <w:r w:rsidR="00DC738F">
          <w:rPr>
            <w:shd w:val="clear" w:color="auto" w:fill="FFFFFF"/>
          </w:rPr>
          <w:fldChar w:fldCharType="separate"/>
        </w:r>
        <w:r w:rsidR="00DC738F" w:rsidRPr="005A3F60">
          <w:rPr>
            <w:noProof/>
            <w:shd w:val="clear" w:color="auto" w:fill="FFFFFF"/>
            <w:vertAlign w:val="superscript"/>
          </w:rPr>
          <w:t>47</w:t>
        </w:r>
        <w:r w:rsidR="00DC738F">
          <w:rPr>
            <w:shd w:val="clear" w:color="auto" w:fill="FFFFFF"/>
          </w:rPr>
          <w:fldChar w:fldCharType="end"/>
        </w:r>
      </w:hyperlink>
      <w:r w:rsidRPr="00763074">
        <w:rPr>
          <w:shd w:val="clear" w:color="auto" w:fill="FFFFFF"/>
        </w:rPr>
        <w:t xml:space="preserve"> Evidence in hospitalised patients is limited, and the </w:t>
      </w:r>
      <w:proofErr w:type="spellStart"/>
      <w:r w:rsidRPr="00763074">
        <w:rPr>
          <w:shd w:val="clear" w:color="auto" w:fill="FFFFFF"/>
        </w:rPr>
        <w:t>MOVe</w:t>
      </w:r>
      <w:proofErr w:type="spellEnd"/>
      <w:r w:rsidRPr="00763074">
        <w:rPr>
          <w:shd w:val="clear" w:color="auto" w:fill="FFFFFF"/>
        </w:rPr>
        <w:t xml:space="preserve">-IN </w:t>
      </w:r>
      <w:r w:rsidR="000E0AE2" w:rsidRPr="00763074">
        <w:rPr>
          <w:shd w:val="clear" w:color="auto" w:fill="FFFFFF"/>
        </w:rPr>
        <w:t>trial</w:t>
      </w:r>
      <w:r w:rsidRPr="00763074">
        <w:rPr>
          <w:shd w:val="clear" w:color="auto" w:fill="FFFFFF"/>
        </w:rPr>
        <w:t xml:space="preserve"> </w:t>
      </w:r>
      <w:r w:rsidR="00AF249A" w:rsidRPr="00763074">
        <w:rPr>
          <w:shd w:val="clear" w:color="auto" w:fill="FFFFFF"/>
        </w:rPr>
        <w:t xml:space="preserve">randomised patients 1:1:1:1 to placebo vs. </w:t>
      </w:r>
      <w:proofErr w:type="spellStart"/>
      <w:r w:rsidR="00AF249A" w:rsidRPr="00763074">
        <w:rPr>
          <w:shd w:val="clear" w:color="auto" w:fill="FFFFFF"/>
        </w:rPr>
        <w:t>molnupiravir</w:t>
      </w:r>
      <w:proofErr w:type="spellEnd"/>
      <w:r w:rsidR="00AF249A" w:rsidRPr="00763074">
        <w:rPr>
          <w:shd w:val="clear" w:color="auto" w:fill="FFFFFF"/>
        </w:rPr>
        <w:t xml:space="preserve"> at 3 different doses</w:t>
      </w:r>
      <w:r w:rsidR="00480AE8">
        <w:rPr>
          <w:shd w:val="clear" w:color="auto" w:fill="FFFFFF"/>
        </w:rPr>
        <w:t xml:space="preserve"> (200mg, 400mg, </w:t>
      </w:r>
      <w:proofErr w:type="gramStart"/>
      <w:r w:rsidR="00480AE8">
        <w:rPr>
          <w:shd w:val="clear" w:color="auto" w:fill="FFFFFF"/>
        </w:rPr>
        <w:t>800mg</w:t>
      </w:r>
      <w:proofErr w:type="gramEnd"/>
      <w:r w:rsidR="00480AE8">
        <w:rPr>
          <w:shd w:val="clear" w:color="auto" w:fill="FFFFFF"/>
        </w:rPr>
        <w:t>)</w:t>
      </w:r>
      <w:r w:rsidR="00480AE8" w:rsidRPr="00DB77B1">
        <w:rPr>
          <w:shd w:val="clear" w:color="auto" w:fill="FFFFFF"/>
        </w:rPr>
        <w:t xml:space="preserve">. </w:t>
      </w:r>
      <w:r w:rsidR="00480AE8">
        <w:rPr>
          <w:shd w:val="clear" w:color="auto" w:fill="FFFFFF"/>
        </w:rPr>
        <w:t>T</w:t>
      </w:r>
      <w:r w:rsidR="00480AE8" w:rsidRPr="00DB77B1">
        <w:rPr>
          <w:shd w:val="clear" w:color="auto" w:fill="FFFFFF"/>
        </w:rPr>
        <w:t xml:space="preserve">his </w:t>
      </w:r>
      <w:r w:rsidR="00480AE8">
        <w:rPr>
          <w:shd w:val="clear" w:color="auto" w:fill="FFFFFF"/>
        </w:rPr>
        <w:t xml:space="preserve">study </w:t>
      </w:r>
      <w:r w:rsidR="00480AE8" w:rsidRPr="00DB77B1">
        <w:rPr>
          <w:shd w:val="clear" w:color="auto" w:fill="FFFFFF"/>
        </w:rPr>
        <w:t>was abandoned after recruiting 304 inpatients as the manufacturer decided it was unlikely to demonstrate clinical benefit, although no safety concerns were raised</w:t>
      </w:r>
      <w:r w:rsidR="00480AE8">
        <w:rPr>
          <w:shd w:val="clear" w:color="auto" w:fill="FFFFFF"/>
        </w:rPr>
        <w:t>.</w:t>
      </w:r>
      <w:hyperlink w:anchor="_ENREF_48" w:tooltip="Merck, 2021 #3140" w:history="1">
        <w:r w:rsidR="00DC738F">
          <w:rPr>
            <w:shd w:val="clear" w:color="auto" w:fill="FFFFFF"/>
          </w:rPr>
          <w:fldChar w:fldCharType="begin"/>
        </w:r>
        <w:r w:rsidR="00DC738F">
          <w:rPr>
            <w:shd w:val="clear" w:color="auto" w:fill="FFFFFF"/>
          </w:rPr>
          <w:instrText xml:space="preserve"> ADDIN EN.CITE &lt;EndNote&gt;&lt;Cite&gt;&lt;Author&gt;Merck&lt;/Author&gt;&lt;Year&gt;2021&lt;/Year&gt;&lt;RecNum&gt;3140&lt;/RecNum&gt;&lt;DisplayText&gt;&lt;style face="superscript"&gt;48&lt;/style&gt;&lt;/DisplayText&gt;&lt;record&gt;&lt;rec-number&gt;3140&lt;/rec-number&gt;&lt;foreign-keys&gt;&lt;key app="EN" db-id="vp2a2svem50pwkeae50pesxbrvzrpwssv2s9" timestamp="1639393293"&gt;3140&lt;/key&gt;&lt;/foreign-keys&gt;&lt;ref-type name="Web Page"&gt;12&lt;/ref-type&gt;&lt;contributors&gt;&lt;authors&gt;&lt;author&gt;Merck&lt;/author&gt;&lt;/authors&gt;&lt;/contributors&gt;&lt;titles&gt;&lt;title&gt;Merck progress update&lt;/title&gt;&lt;/titles&gt;&lt;dates&gt;&lt;year&gt;2021&lt;/year&gt;&lt;/dates&gt;&lt;urls&gt;&lt;related-urls&gt;&lt;url&gt;https://www.merck.com/news/merck-and-ridgeback-biotherapeutics-provide-update-on-progress-of-clinical-development-program-for-molnupiravir-an-investigational-oral-therapeutic-for-the-treatment-of-mild-to-moderate-covid-19/&lt;/url&gt;&lt;/related-urls&gt;&lt;/urls&gt;&lt;custom2&gt;13-Dec-2021&lt;/custom2&gt;&lt;/record&gt;&lt;/Cite&gt;&lt;/EndNote&gt;</w:instrText>
        </w:r>
        <w:r w:rsidR="00DC738F">
          <w:rPr>
            <w:shd w:val="clear" w:color="auto" w:fill="FFFFFF"/>
          </w:rPr>
          <w:fldChar w:fldCharType="separate"/>
        </w:r>
        <w:r w:rsidR="00DC738F" w:rsidRPr="005A3F60">
          <w:rPr>
            <w:noProof/>
            <w:shd w:val="clear" w:color="auto" w:fill="FFFFFF"/>
            <w:vertAlign w:val="superscript"/>
          </w:rPr>
          <w:t>48</w:t>
        </w:r>
        <w:r w:rsidR="00DC738F">
          <w:rPr>
            <w:shd w:val="clear" w:color="auto" w:fill="FFFFFF"/>
          </w:rPr>
          <w:fldChar w:fldCharType="end"/>
        </w:r>
      </w:hyperlink>
      <w:r w:rsidRPr="00763074">
        <w:rPr>
          <w:shd w:val="clear" w:color="auto" w:fill="FFFFFF"/>
        </w:rPr>
        <w:t xml:space="preserve"> However, the study was underpowered to identify moderate but important benefits in hospitalised patients, so a larger trial is needed.</w:t>
      </w:r>
    </w:p>
    <w:p w14:paraId="06DC328D" w14:textId="4205F13D" w:rsidR="004C4524" w:rsidRDefault="004C4524" w:rsidP="001653C3">
      <w:pPr>
        <w:rPr>
          <w:shd w:val="clear" w:color="auto" w:fill="FFFFFF"/>
        </w:rPr>
      </w:pPr>
    </w:p>
    <w:p w14:paraId="2E0CC081" w14:textId="77777777" w:rsidR="00B66772" w:rsidRDefault="00B66772" w:rsidP="00B66772">
      <w:pPr>
        <w:rPr>
          <w:ins w:id="687" w:author="Richard Haynes" w:date="2022-03-08T15:47:00Z"/>
          <w:shd w:val="clear" w:color="auto" w:fill="FFFFFF"/>
        </w:rPr>
      </w:pPr>
      <w:proofErr w:type="spellStart"/>
      <w:ins w:id="688" w:author="Richard Haynes" w:date="2022-03-08T15:47:00Z">
        <w:r>
          <w:rPr>
            <w:b/>
            <w:shd w:val="clear" w:color="auto" w:fill="FFFFFF"/>
          </w:rPr>
          <w:t>Paxlovid</w:t>
        </w:r>
        <w:proofErr w:type="spellEnd"/>
        <w:r>
          <w:rPr>
            <w:b/>
            <w:shd w:val="clear" w:color="auto" w:fill="FFFFFF"/>
          </w:rPr>
          <w:t xml:space="preserve"> [UK only]:</w:t>
        </w:r>
        <w:r>
          <w:rPr>
            <w:shd w:val="clear" w:color="auto" w:fill="FFFFFF"/>
          </w:rPr>
          <w:t xml:space="preserve"> </w:t>
        </w:r>
        <w:proofErr w:type="spellStart"/>
        <w:r>
          <w:rPr>
            <w:shd w:val="clear" w:color="auto" w:fill="FFFFFF"/>
          </w:rPr>
          <w:t>Paxlovid</w:t>
        </w:r>
        <w:proofErr w:type="spellEnd"/>
        <w:r>
          <w:rPr>
            <w:shd w:val="clear" w:color="auto" w:fill="FFFFFF"/>
          </w:rPr>
          <w:t xml:space="preserve"> is a combination of PF-07321332 (</w:t>
        </w:r>
        <w:proofErr w:type="spellStart"/>
        <w:r>
          <w:rPr>
            <w:shd w:val="clear" w:color="auto" w:fill="FFFFFF"/>
          </w:rPr>
          <w:t>nirmatrelvir</w:t>
        </w:r>
        <w:proofErr w:type="spellEnd"/>
        <w:r>
          <w:rPr>
            <w:shd w:val="clear" w:color="auto" w:fill="FFFFFF"/>
          </w:rPr>
          <w:t xml:space="preserve">) and ritonavir. </w:t>
        </w:r>
        <w:proofErr w:type="spellStart"/>
        <w:r>
          <w:rPr>
            <w:shd w:val="clear" w:color="auto" w:fill="FFFFFF"/>
          </w:rPr>
          <w:t>Nirmatrelvir</w:t>
        </w:r>
        <w:proofErr w:type="spellEnd"/>
        <w:r>
          <w:rPr>
            <w:shd w:val="clear" w:color="auto" w:fill="FFFFFF"/>
          </w:rPr>
          <w:t xml:space="preserve"> is a 3-chymotrypsin-like protease inhibitor which inhibits cleavage of polyproteins involved in viral replication.</w:t>
        </w:r>
        <w:r>
          <w:fldChar w:fldCharType="begin"/>
        </w:r>
        <w:r>
          <w:instrText xml:space="preserve"> HYPERLINK \l "_ENREF_49" \o "Owen, 2021 #3143" </w:instrText>
        </w:r>
        <w:r>
          <w:fldChar w:fldCharType="separate"/>
        </w:r>
        <w:r>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Pr>
            <w:shd w:val="clear" w:color="auto" w:fill="FFFFFF"/>
          </w:rPr>
          <w:instrText xml:space="preserve"> ADDIN EN.CITE </w:instrText>
        </w:r>
        <w:r>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Pr>
            <w:shd w:val="clear" w:color="auto" w:fill="FFFFFF"/>
          </w:rPr>
          <w:instrText xml:space="preserve"> ADDIN EN.CITE.DATA </w:instrText>
        </w:r>
        <w:r>
          <w:rPr>
            <w:shd w:val="clear" w:color="auto" w:fill="FFFFFF"/>
          </w:rPr>
        </w:r>
        <w:r>
          <w:rPr>
            <w:shd w:val="clear" w:color="auto" w:fill="FFFFFF"/>
          </w:rPr>
          <w:fldChar w:fldCharType="end"/>
        </w:r>
        <w:r>
          <w:rPr>
            <w:shd w:val="clear" w:color="auto" w:fill="FFFFFF"/>
          </w:rPr>
        </w:r>
        <w:r>
          <w:rPr>
            <w:shd w:val="clear" w:color="auto" w:fill="FFFFFF"/>
          </w:rPr>
          <w:fldChar w:fldCharType="separate"/>
        </w:r>
        <w:r w:rsidRPr="005A3F60">
          <w:rPr>
            <w:noProof/>
            <w:shd w:val="clear" w:color="auto" w:fill="FFFFFF"/>
            <w:vertAlign w:val="superscript"/>
          </w:rPr>
          <w:t>49</w:t>
        </w:r>
        <w:r>
          <w:rPr>
            <w:shd w:val="clear" w:color="auto" w:fill="FFFFFF"/>
          </w:rPr>
          <w:fldChar w:fldCharType="end"/>
        </w:r>
        <w:r>
          <w:rPr>
            <w:shd w:val="clear" w:color="auto" w:fill="FFFFFF"/>
          </w:rPr>
          <w:fldChar w:fldCharType="end"/>
        </w:r>
        <w:r>
          <w:rPr>
            <w:shd w:val="clear" w:color="auto" w:fill="FFFFFF"/>
          </w:rPr>
          <w:t xml:space="preserve"> It is packaged with ritonavir which inhibits its CYP3A-dependent metabolism and hence increases the plasma concentration of </w:t>
        </w:r>
        <w:proofErr w:type="spellStart"/>
        <w:r>
          <w:rPr>
            <w:shd w:val="clear" w:color="auto" w:fill="FFFFFF"/>
          </w:rPr>
          <w:t>nirmatrelvir</w:t>
        </w:r>
        <w:proofErr w:type="spellEnd"/>
        <w:r>
          <w:rPr>
            <w:shd w:val="clear" w:color="auto" w:fill="FFFFFF"/>
          </w:rPr>
          <w:t>. It is approved in the UK for the treatment of adults with COVID-19 who do not require supplemental oxygen and are at increased risk of progression to severe COVID-19.</w:t>
        </w:r>
        <w:r>
          <w:fldChar w:fldCharType="begin"/>
        </w:r>
        <w:r>
          <w:instrText xml:space="preserve"> HYPERLINK \l "_ENREF_50" \o "Medicines and Healthcare products Regulatory Agency, 2021 #3146" </w:instrText>
        </w:r>
        <w:r>
          <w:fldChar w:fldCharType="separate"/>
        </w:r>
        <w:r>
          <w:rPr>
            <w:shd w:val="clear" w:color="auto" w:fill="FFFFFF"/>
          </w:rPr>
          <w:fldChar w:fldCharType="begin"/>
        </w:r>
        <w:r>
          <w:rPr>
            <w:shd w:val="clear" w:color="auto" w:fill="FFFFFF"/>
          </w:rPr>
          <w:instrText xml:space="preserve"> ADDIN EN.CITE &lt;EndNote&gt;&lt;Cite&gt;&lt;Author&gt;Medicines and Healthcare products Regulatory Agency&lt;/Author&gt;&lt;Year&gt;2021&lt;/Year&gt;&lt;RecNum&gt;3146&lt;/RecNum&gt;&lt;DisplayText&gt;&lt;style face="superscript"&gt;50&lt;/style&gt;&lt;/DisplayText&gt;&lt;record&gt;&lt;rec-number&gt;3146&lt;/rec-number&gt;&lt;foreign-keys&gt;&lt;key app="EN" db-id="vp2a2svem50pwkeae50pesxbrvzrpwssv2s9" timestamp="1641895694"&gt;3146&lt;/key&gt;&lt;/foreign-keys&gt;&lt;ref-type name="Web Page"&gt;12&lt;/ref-type&gt;&lt;contributors&gt;&lt;authors&gt;&lt;author&gt;Medicines and Healthcare products Regulatory Agency,&lt;/author&gt;&lt;/authors&gt;&lt;/contributors&gt;&lt;titles&gt;&lt;title&gt;Regulatory approval of Paxlovid&lt;/title&gt;&lt;/titles&gt;&lt;number&gt;13-Jan-2022&lt;/number&gt;&lt;dates&gt;&lt;year&gt;2021&lt;/year&gt;&lt;/dates&gt;&lt;urls&gt;&lt;related-urls&gt;&lt;url&gt;https://www.gov.uk/government/publications/regulatory-approval-of-paxlovid&lt;/url&gt;&lt;/related-urls&gt;&lt;/urls&gt;&lt;/record&gt;&lt;/Cite&gt;&lt;/EndNote&gt;</w:instrText>
        </w:r>
        <w:r>
          <w:rPr>
            <w:shd w:val="clear" w:color="auto" w:fill="FFFFFF"/>
          </w:rPr>
          <w:fldChar w:fldCharType="separate"/>
        </w:r>
        <w:r w:rsidRPr="005A3F60">
          <w:rPr>
            <w:noProof/>
            <w:shd w:val="clear" w:color="auto" w:fill="FFFFFF"/>
            <w:vertAlign w:val="superscript"/>
          </w:rPr>
          <w:t>50</w:t>
        </w:r>
        <w:r>
          <w:rPr>
            <w:shd w:val="clear" w:color="auto" w:fill="FFFFFF"/>
          </w:rPr>
          <w:fldChar w:fldCharType="end"/>
        </w:r>
        <w:r>
          <w:rPr>
            <w:shd w:val="clear" w:color="auto" w:fill="FFFFFF"/>
          </w:rPr>
          <w:fldChar w:fldCharType="end"/>
        </w:r>
      </w:ins>
    </w:p>
    <w:p w14:paraId="3A41EB1B" w14:textId="77777777" w:rsidR="00B66772" w:rsidRDefault="00B66772" w:rsidP="00B66772">
      <w:pPr>
        <w:rPr>
          <w:ins w:id="689" w:author="Richard Haynes" w:date="2022-03-08T15:47:00Z"/>
          <w:shd w:val="clear" w:color="auto" w:fill="FFFFFF"/>
        </w:rPr>
      </w:pPr>
    </w:p>
    <w:p w14:paraId="33911759" w14:textId="0DE54746" w:rsidR="00E37AF7" w:rsidRPr="00BB4E0E" w:rsidRDefault="00B66772" w:rsidP="00B66772">
      <w:ins w:id="690" w:author="Richard Haynes" w:date="2022-03-08T15:47:00Z">
        <w:r w:rsidRPr="00B01A96">
          <w:rPr>
            <w:shd w:val="clear" w:color="auto" w:fill="FFFFFF"/>
          </w:rPr>
          <w:t xml:space="preserve">Its approval is based on the interim analysis of the EPIC-HR trial in which </w:t>
        </w:r>
        <w:r>
          <w:rPr>
            <w:shd w:val="clear" w:color="auto" w:fill="FFFFFF"/>
          </w:rPr>
          <w:t>2246</w:t>
        </w:r>
        <w:r w:rsidRPr="00B01A96">
          <w:rPr>
            <w:shd w:val="clear" w:color="auto" w:fill="FFFFFF"/>
          </w:rPr>
          <w:t xml:space="preserve"> participants with COVID-19 (symptom onset ≤5 days previously) were randomised to receive </w:t>
        </w:r>
        <w:proofErr w:type="spellStart"/>
        <w:r w:rsidRPr="00B01A96">
          <w:rPr>
            <w:shd w:val="clear" w:color="auto" w:fill="FFFFFF"/>
          </w:rPr>
          <w:t>Paxlovid</w:t>
        </w:r>
        <w:proofErr w:type="spellEnd"/>
        <w:r w:rsidRPr="00B01A96">
          <w:rPr>
            <w:shd w:val="clear" w:color="auto" w:fill="FFFFFF"/>
          </w:rPr>
          <w:t xml:space="preserve"> (300/100 mg) or placebo twice daily for 5 days. The primary outcome is the proportion of participants with COVID-19 related hospitalisation or death within 28 days of randomisa</w:t>
        </w:r>
        <w:r>
          <w:rPr>
            <w:shd w:val="clear" w:color="auto" w:fill="FFFFFF"/>
          </w:rPr>
          <w:t>tion. In the interim analysis,</w:t>
        </w:r>
        <w:r w:rsidRPr="005D044E">
          <w:rPr>
            <w:shd w:val="clear" w:color="auto" w:fill="FFFFFF"/>
          </w:rPr>
          <w:t xml:space="preserve"> </w:t>
        </w:r>
        <w:r>
          <w:rPr>
            <w:shd w:val="clear" w:color="auto" w:fill="FFFFFF"/>
          </w:rPr>
          <w:t>8/1037</w:t>
        </w:r>
        <w:r w:rsidRPr="00B01A96">
          <w:rPr>
            <w:shd w:val="clear" w:color="auto" w:fill="FFFFFF"/>
          </w:rPr>
          <w:t xml:space="preserve"> (</w:t>
        </w:r>
        <w:r>
          <w:rPr>
            <w:shd w:val="clear" w:color="auto" w:fill="FFFFFF"/>
          </w:rPr>
          <w:t>0.8</w:t>
        </w:r>
        <w:r w:rsidRPr="00B01A96">
          <w:rPr>
            <w:shd w:val="clear" w:color="auto" w:fill="FFFFFF"/>
          </w:rPr>
          <w:t xml:space="preserve">%) allocated </w:t>
        </w:r>
        <w:proofErr w:type="spellStart"/>
        <w:r w:rsidRPr="00B01A96">
          <w:rPr>
            <w:shd w:val="clear" w:color="auto" w:fill="FFFFFF"/>
          </w:rPr>
          <w:t>Paxlovid</w:t>
        </w:r>
        <w:proofErr w:type="spellEnd"/>
        <w:r w:rsidRPr="00B01A96">
          <w:rPr>
            <w:shd w:val="clear" w:color="auto" w:fill="FFFFFF"/>
          </w:rPr>
          <w:t xml:space="preserve"> </w:t>
        </w:r>
        <w:r w:rsidRPr="00B01A96">
          <w:rPr>
            <w:i/>
            <w:shd w:val="clear" w:color="auto" w:fill="FFFFFF"/>
          </w:rPr>
          <w:t>vs</w:t>
        </w:r>
        <w:r w:rsidRPr="00B01A96">
          <w:rPr>
            <w:shd w:val="clear" w:color="auto" w:fill="FFFFFF"/>
          </w:rPr>
          <w:t xml:space="preserve"> </w:t>
        </w:r>
        <w:r>
          <w:rPr>
            <w:shd w:val="clear" w:color="auto" w:fill="FFFFFF"/>
          </w:rPr>
          <w:t>66</w:t>
        </w:r>
        <w:r w:rsidRPr="00B01A96">
          <w:rPr>
            <w:shd w:val="clear" w:color="auto" w:fill="FFFFFF"/>
          </w:rPr>
          <w:t>/</w:t>
        </w:r>
        <w:r>
          <w:rPr>
            <w:shd w:val="clear" w:color="auto" w:fill="FFFFFF"/>
          </w:rPr>
          <w:t>1046</w:t>
        </w:r>
        <w:r w:rsidRPr="00B01A96">
          <w:rPr>
            <w:shd w:val="clear" w:color="auto" w:fill="FFFFFF"/>
          </w:rPr>
          <w:t xml:space="preserve"> (6.</w:t>
        </w:r>
        <w:r>
          <w:rPr>
            <w:shd w:val="clear" w:color="auto" w:fill="FFFFFF"/>
          </w:rPr>
          <w:t>3</w:t>
        </w:r>
        <w:r w:rsidRPr="00B01A96">
          <w:rPr>
            <w:shd w:val="clear" w:color="auto" w:fill="FFFFFF"/>
          </w:rPr>
          <w:t>%) allocated placebo</w:t>
        </w:r>
        <w:r>
          <w:rPr>
            <w:shd w:val="clear" w:color="auto" w:fill="FFFFFF"/>
          </w:rPr>
          <w:t>.</w:t>
        </w:r>
        <w:r>
          <w:fldChar w:fldCharType="begin"/>
        </w:r>
        <w:r>
          <w:instrText xml:space="preserve"> HYPERLINK \l "_ENREF_51" \o "Food and Drug Administration, 2021 #3147" </w:instrText>
        </w:r>
        <w:r>
          <w:fldChar w:fldCharType="separate"/>
        </w:r>
        <w:r w:rsidRPr="00B01A96">
          <w:rPr>
            <w:shd w:val="clear" w:color="auto" w:fill="FFFFFF"/>
          </w:rPr>
          <w:fldChar w:fldCharType="begin"/>
        </w:r>
        <w:r>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r w:rsidRPr="00B01A96">
          <w:rPr>
            <w:shd w:val="clear" w:color="auto" w:fill="FFFFFF"/>
          </w:rPr>
          <w:fldChar w:fldCharType="separate"/>
        </w:r>
        <w:r w:rsidRPr="005A3F60">
          <w:rPr>
            <w:noProof/>
            <w:shd w:val="clear" w:color="auto" w:fill="FFFFFF"/>
            <w:vertAlign w:val="superscript"/>
          </w:rPr>
          <w:t>51</w:t>
        </w:r>
        <w:r w:rsidRPr="00B01A96">
          <w:rPr>
            <w:shd w:val="clear" w:color="auto" w:fill="FFFFFF"/>
          </w:rPr>
          <w:fldChar w:fldCharType="end"/>
        </w:r>
        <w:r>
          <w:rPr>
            <w:shd w:val="clear" w:color="auto" w:fill="FFFFFF"/>
          </w:rPr>
          <w:fldChar w:fldCharType="end"/>
        </w:r>
        <w:r w:rsidRPr="00B01A96">
          <w:rPr>
            <w:shd w:val="clear" w:color="auto" w:fill="FFFFFF"/>
          </w:rPr>
          <w:t xml:space="preserve"> </w:t>
        </w:r>
        <w:r>
          <w:rPr>
            <w:shd w:val="clear" w:color="auto" w:fill="FFFFFF"/>
          </w:rPr>
          <w:t>In an interim analysis of 774 participants, a</w:t>
        </w:r>
        <w:r w:rsidRPr="00B01A96">
          <w:rPr>
            <w:shd w:val="clear" w:color="auto" w:fill="FFFFFF"/>
          </w:rPr>
          <w:t xml:space="preserve">dverse events were similar between the two groups: 19% among those allocated </w:t>
        </w:r>
        <w:proofErr w:type="spellStart"/>
        <w:r w:rsidRPr="00B01A96">
          <w:rPr>
            <w:shd w:val="clear" w:color="auto" w:fill="FFFFFF"/>
          </w:rPr>
          <w:t>Paxlovid</w:t>
        </w:r>
        <w:proofErr w:type="spellEnd"/>
        <w:r w:rsidRPr="00B01A96">
          <w:rPr>
            <w:shd w:val="clear" w:color="auto" w:fill="FFFFFF"/>
          </w:rPr>
          <w:t xml:space="preserve"> </w:t>
        </w:r>
        <w:r w:rsidRPr="00B01A96">
          <w:rPr>
            <w:i/>
            <w:shd w:val="clear" w:color="auto" w:fill="FFFFFF"/>
          </w:rPr>
          <w:t xml:space="preserve">vs </w:t>
        </w:r>
        <w:r w:rsidRPr="00B01A96">
          <w:rPr>
            <w:shd w:val="clear" w:color="auto" w:fill="FFFFFF"/>
          </w:rPr>
          <w:t xml:space="preserve">21% among those allocated placebo. Most were mild; only 1.7% </w:t>
        </w:r>
        <w:r w:rsidRPr="00B01A96">
          <w:rPr>
            <w:i/>
            <w:shd w:val="clear" w:color="auto" w:fill="FFFFFF"/>
          </w:rPr>
          <w:t>vs</w:t>
        </w:r>
        <w:r w:rsidRPr="00B01A96">
          <w:rPr>
            <w:shd w:val="clear" w:color="auto" w:fill="FFFFFF"/>
          </w:rPr>
          <w:t xml:space="preserve"> 6.6% were serious and 2.1% </w:t>
        </w:r>
        <w:r w:rsidRPr="00B01A96">
          <w:rPr>
            <w:i/>
            <w:shd w:val="clear" w:color="auto" w:fill="FFFFFF"/>
          </w:rPr>
          <w:t xml:space="preserve">vs </w:t>
        </w:r>
        <w:r>
          <w:rPr>
            <w:shd w:val="clear" w:color="auto" w:fill="FFFFFF"/>
          </w:rPr>
          <w:t>4.1% led to discontinuation.</w:t>
        </w:r>
        <w:r>
          <w:fldChar w:fldCharType="begin"/>
        </w:r>
        <w:r>
          <w:instrText xml:space="preserve"> HYPERLINK \l "_ENREF_52" \o "Pfizer, 2021 #3145" </w:instrText>
        </w:r>
        <w:r>
          <w:fldChar w:fldCharType="separate"/>
        </w:r>
        <w:r>
          <w:rPr>
            <w:shd w:val="clear" w:color="auto" w:fill="FFFFFF"/>
          </w:rPr>
          <w:fldChar w:fldCharType="begin"/>
        </w:r>
        <w:r>
          <w:rPr>
            <w:shd w:val="clear" w:color="auto" w:fill="FFFFFF"/>
          </w:rPr>
          <w:instrText xml:space="preserve"> ADDIN EN.CITE &lt;EndNote&gt;&lt;Cite&gt;&lt;Author&gt;Pfizer&lt;/Author&gt;&lt;Year&gt;2021&lt;/Year&gt;&lt;RecNum&gt;3145&lt;/RecNum&gt;&lt;DisplayText&gt;&lt;style face="superscript"&gt;52&lt;/style&gt;&lt;/DisplayText&gt;&lt;record&gt;&lt;rec-number&gt;3145&lt;/rec-number&gt;&lt;foreign-keys&gt;&lt;key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r>
          <w:rPr>
            <w:shd w:val="clear" w:color="auto" w:fill="FFFFFF"/>
          </w:rPr>
          <w:fldChar w:fldCharType="separate"/>
        </w:r>
        <w:r w:rsidRPr="005A3F60">
          <w:rPr>
            <w:noProof/>
            <w:shd w:val="clear" w:color="auto" w:fill="FFFFFF"/>
            <w:vertAlign w:val="superscript"/>
          </w:rPr>
          <w:t>52</w:t>
        </w:r>
        <w:r>
          <w:rPr>
            <w:shd w:val="clear" w:color="auto" w:fill="FFFFFF"/>
          </w:rPr>
          <w:fldChar w:fldCharType="end"/>
        </w:r>
        <w:r>
          <w:rPr>
            <w:shd w:val="clear" w:color="auto" w:fill="FFFFFF"/>
          </w:rPr>
          <w:fldChar w:fldCharType="end"/>
        </w:r>
        <w:r>
          <w:rPr>
            <w:shd w:val="clear" w:color="auto" w:fill="FFFFFF"/>
          </w:rPr>
          <w:t xml:space="preserve"> SARS-CoV-2 main protease polymorphisms associated with reduced sensitivity to </w:t>
        </w:r>
        <w:proofErr w:type="spellStart"/>
        <w:r>
          <w:rPr>
            <w:shd w:val="clear" w:color="auto" w:fill="FFFFFF"/>
          </w:rPr>
          <w:t>nirmatrelvir</w:t>
        </w:r>
        <w:proofErr w:type="spellEnd"/>
        <w:r>
          <w:rPr>
            <w:shd w:val="clear" w:color="auto" w:fill="FFFFFF"/>
          </w:rPr>
          <w:t xml:space="preserve"> have been identified.</w:t>
        </w:r>
        <w:r>
          <w:fldChar w:fldCharType="begin"/>
        </w:r>
        <w:r>
          <w:instrText xml:space="preserve"> HYPERLINK \l "_ENREF_51" \o "Food and Drug Administration, 2021 #3147" </w:instrText>
        </w:r>
        <w:r>
          <w:fldChar w:fldCharType="separate"/>
        </w:r>
        <w:r>
          <w:rPr>
            <w:shd w:val="clear" w:color="auto" w:fill="FFFFFF"/>
          </w:rPr>
          <w:fldChar w:fldCharType="begin"/>
        </w:r>
        <w:r>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r>
          <w:rPr>
            <w:shd w:val="clear" w:color="auto" w:fill="FFFFFF"/>
          </w:rPr>
          <w:fldChar w:fldCharType="separate"/>
        </w:r>
        <w:r w:rsidRPr="005A3F60">
          <w:rPr>
            <w:noProof/>
            <w:shd w:val="clear" w:color="auto" w:fill="FFFFFF"/>
            <w:vertAlign w:val="superscript"/>
          </w:rPr>
          <w:t>51</w:t>
        </w:r>
        <w:r>
          <w:rPr>
            <w:shd w:val="clear" w:color="auto" w:fill="FFFFFF"/>
          </w:rPr>
          <w:fldChar w:fldCharType="end"/>
        </w:r>
        <w:r>
          <w:rPr>
            <w:shd w:val="clear" w:color="auto" w:fill="FFFFFF"/>
          </w:rPr>
          <w:fldChar w:fldCharType="end"/>
        </w:r>
        <w:r>
          <w:rPr>
            <w:shd w:val="clear" w:color="auto" w:fill="FFFFFF"/>
          </w:rPr>
          <w:t xml:space="preserve"> Their frequency and clinical significance is not yet known. Cross-resistance between </w:t>
        </w:r>
        <w:proofErr w:type="spellStart"/>
        <w:r>
          <w:rPr>
            <w:shd w:val="clear" w:color="auto" w:fill="FFFFFF"/>
          </w:rPr>
          <w:t>nirmatrelvir</w:t>
        </w:r>
        <w:proofErr w:type="spellEnd"/>
        <w:r>
          <w:rPr>
            <w:shd w:val="clear" w:color="auto" w:fill="FFFFFF"/>
          </w:rPr>
          <w:t xml:space="preserve"> and anti-SARS-CoV-2 monoclonal antibodies, </w:t>
        </w:r>
        <w:proofErr w:type="spellStart"/>
        <w:r>
          <w:rPr>
            <w:shd w:val="clear" w:color="auto" w:fill="FFFFFF"/>
          </w:rPr>
          <w:t>molnupiravir</w:t>
        </w:r>
        <w:proofErr w:type="spellEnd"/>
        <w:r>
          <w:rPr>
            <w:shd w:val="clear" w:color="auto" w:fill="FFFFFF"/>
          </w:rPr>
          <w:t xml:space="preserve"> or </w:t>
        </w:r>
        <w:proofErr w:type="spellStart"/>
        <w:r>
          <w:rPr>
            <w:shd w:val="clear" w:color="auto" w:fill="FFFFFF"/>
          </w:rPr>
          <w:t>remdesivir</w:t>
        </w:r>
        <w:proofErr w:type="spellEnd"/>
        <w:r>
          <w:rPr>
            <w:shd w:val="clear" w:color="auto" w:fill="FFFFFF"/>
          </w:rPr>
          <w:t xml:space="preserve"> are not expected given their different mechanisms of action.</w:t>
        </w:r>
      </w:ins>
    </w:p>
    <w:p w14:paraId="12FFAA67" w14:textId="77777777" w:rsidR="00456322" w:rsidRDefault="00456322" w:rsidP="000C0005">
      <w:pPr>
        <w:autoSpaceDE/>
        <w:autoSpaceDN/>
        <w:adjustRightInd/>
        <w:contextualSpacing w:val="0"/>
      </w:pPr>
    </w:p>
    <w:p w14:paraId="7C7BBD63" w14:textId="7730C7DB" w:rsidR="00052E11" w:rsidRDefault="00052E11" w:rsidP="00052E11">
      <w:pPr>
        <w:autoSpaceDE/>
        <w:autoSpaceDN/>
        <w:adjustRightInd/>
        <w:contextualSpacing w:val="0"/>
      </w:pPr>
      <w:proofErr w:type="spellStart"/>
      <w:r w:rsidRPr="009B53F7">
        <w:rPr>
          <w:b/>
          <w:bCs w:val="0"/>
        </w:rPr>
        <w:t>Baloxavir</w:t>
      </w:r>
      <w:proofErr w:type="spellEnd"/>
      <w:r w:rsidRPr="009B53F7">
        <w:rPr>
          <w:b/>
          <w:bCs w:val="0"/>
        </w:rPr>
        <w:t xml:space="preserve"> </w:t>
      </w:r>
      <w:proofErr w:type="spellStart"/>
      <w:r>
        <w:rPr>
          <w:b/>
          <w:bCs w:val="0"/>
        </w:rPr>
        <w:t>m</w:t>
      </w:r>
      <w:r w:rsidRPr="009B53F7">
        <w:rPr>
          <w:b/>
          <w:bCs w:val="0"/>
        </w:rPr>
        <w:t>arboxi</w:t>
      </w:r>
      <w:r>
        <w:rPr>
          <w:b/>
          <w:bCs w:val="0"/>
        </w:rPr>
        <w:t>l</w:t>
      </w:r>
      <w:proofErr w:type="spellEnd"/>
      <w:r>
        <w:rPr>
          <w:b/>
          <w:bCs w:val="0"/>
        </w:rPr>
        <w:t xml:space="preserve"> [UK only]: </w:t>
      </w:r>
      <w:proofErr w:type="spellStart"/>
      <w:r w:rsidRPr="009B53F7">
        <w:t>Baloxavir</w:t>
      </w:r>
      <w:proofErr w:type="spellEnd"/>
      <w:r w:rsidRPr="009B53F7">
        <w:t xml:space="preserve"> </w:t>
      </w:r>
      <w:proofErr w:type="spellStart"/>
      <w:r w:rsidRPr="009B53F7">
        <w:t>marboxil</w:t>
      </w:r>
      <w:proofErr w:type="spellEnd"/>
      <w:r w:rsidRPr="009B53F7">
        <w:t xml:space="preserve">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w:t>
      </w:r>
      <w:proofErr w:type="spellStart"/>
      <w:r>
        <w:t>baloxavir</w:t>
      </w:r>
      <w:proofErr w:type="spellEnd"/>
      <w:r>
        <w:t xml:space="preserve">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w:t>
      </w:r>
      <w:proofErr w:type="spellStart"/>
      <w:r>
        <w:t>Baloxavir</w:t>
      </w:r>
      <w:proofErr w:type="spellEnd"/>
      <w:r>
        <w:t xml:space="preserve"> is given in 2 oral doses</w:t>
      </w:r>
      <w:r w:rsidR="009C1271">
        <w:t xml:space="preserve"> (on day 1 and day 4)</w:t>
      </w:r>
      <w:r>
        <w:t xml:space="preserve"> and is well tolerated, with allergic reactions being the only reported adverse reactions. </w:t>
      </w:r>
    </w:p>
    <w:p w14:paraId="321D7640" w14:textId="77777777" w:rsidR="00052E11" w:rsidRDefault="00052E11" w:rsidP="00052E11">
      <w:pPr>
        <w:autoSpaceDE/>
        <w:autoSpaceDN/>
        <w:adjustRightInd/>
        <w:contextualSpacing w:val="0"/>
      </w:pPr>
    </w:p>
    <w:p w14:paraId="2F4E55AF" w14:textId="61339F63" w:rsidR="00052E11" w:rsidRDefault="00052E11" w:rsidP="00052E11">
      <w:pPr>
        <w:autoSpaceDE/>
        <w:autoSpaceDN/>
        <w:adjustRightInd/>
        <w:contextualSpacing w:val="0"/>
      </w:pPr>
      <w:proofErr w:type="spellStart"/>
      <w:r>
        <w:t>Baloxavir</w:t>
      </w:r>
      <w:proofErr w:type="spellEnd"/>
      <w:r>
        <w:t xml:space="preserve"> is not approved for the treatment of complicated influenza. A phase III placebo-controlled trial of </w:t>
      </w:r>
      <w:proofErr w:type="spellStart"/>
      <w:r>
        <w:t>baloxavir</w:t>
      </w:r>
      <w:proofErr w:type="spellEnd"/>
      <w:r>
        <w:t xml:space="preserve"> in adults hospitalised with severe influenza (Flagstone </w:t>
      </w:r>
      <w:r w:rsidRPr="00293432">
        <w:t>NCT03684044</w:t>
      </w:r>
      <w:r>
        <w:t xml:space="preserve">) did not find a significant reduction in the primary endpoint of time to clinical improvement (personal communication, Roche). However, time to clinical improvement, time to clinical response, influenza related complications, mortality, and time to cessation of </w:t>
      </w:r>
      <w:r>
        <w:lastRenderedPageBreak/>
        <w:t xml:space="preserve">viral shedding were all in favour of </w:t>
      </w:r>
      <w:proofErr w:type="spellStart"/>
      <w:r>
        <w:t>baloxavir</w:t>
      </w:r>
      <w:proofErr w:type="spellEnd"/>
      <w:r>
        <w:t xml:space="preserve">. Fewer adverse events were observed in the </w:t>
      </w:r>
      <w:proofErr w:type="spellStart"/>
      <w:r>
        <w:t>baloxavir</w:t>
      </w:r>
      <w:proofErr w:type="spellEnd"/>
      <w:r>
        <w:t xml:space="preserve"> arm than in the standard of care arm. The Flagstone trial was small, comparing 214 subjects who received </w:t>
      </w:r>
      <w:proofErr w:type="spellStart"/>
      <w:r>
        <w:t>baloxavir</w:t>
      </w:r>
      <w:proofErr w:type="spellEnd"/>
      <w:r>
        <w:t xml:space="preserve"> with 125 who received usual care alone, and a larger study is need to determine whether </w:t>
      </w:r>
      <w:proofErr w:type="spellStart"/>
      <w:r>
        <w:t>baloxavir</w:t>
      </w:r>
      <w:proofErr w:type="spellEnd"/>
      <w:r>
        <w:t xml:space="preserve"> has modest but clinically relevant benefit in patients hospit</w:t>
      </w:r>
      <w:r w:rsidR="003C491C">
        <w:t>a</w:t>
      </w:r>
      <w:r>
        <w:t>lised with influenza.</w:t>
      </w:r>
    </w:p>
    <w:p w14:paraId="28120750" w14:textId="77777777" w:rsidR="00052E11" w:rsidRDefault="00052E11" w:rsidP="00052E11">
      <w:pPr>
        <w:autoSpaceDE/>
        <w:autoSpaceDN/>
        <w:adjustRightInd/>
        <w:contextualSpacing w:val="0"/>
      </w:pPr>
    </w:p>
    <w:p w14:paraId="56AF50F7" w14:textId="74035412" w:rsidR="00052E11" w:rsidRDefault="00052E11" w:rsidP="00052E11">
      <w:pPr>
        <w:autoSpaceDE/>
        <w:autoSpaceDN/>
        <w:adjustRightInd/>
        <w:contextualSpacing w:val="0"/>
        <w:rPr>
          <w:b/>
          <w:bCs w:val="0"/>
        </w:rPr>
      </w:pPr>
      <w:proofErr w:type="spellStart"/>
      <w:r>
        <w:rPr>
          <w:b/>
          <w:bCs w:val="0"/>
        </w:rPr>
        <w:t>Oseltamivir</w:t>
      </w:r>
      <w:proofErr w:type="spellEnd"/>
      <w:r>
        <w:rPr>
          <w:b/>
          <w:bCs w:val="0"/>
        </w:rPr>
        <w:t xml:space="preserve"> [UK only]: </w:t>
      </w:r>
    </w:p>
    <w:p w14:paraId="1EC209D2" w14:textId="0E8D48C1" w:rsidR="00052E11" w:rsidRPr="007D5DB4" w:rsidRDefault="00052E11" w:rsidP="00052E11">
      <w:pPr>
        <w:autoSpaceDE/>
        <w:autoSpaceDN/>
        <w:adjustRightInd/>
        <w:contextualSpacing w:val="0"/>
      </w:pPr>
      <w:r w:rsidRPr="007D5DB4">
        <w:t xml:space="preserve">The </w:t>
      </w:r>
      <w:r>
        <w:t>neuraminidase inhibitors (</w:t>
      </w:r>
      <w:proofErr w:type="spellStart"/>
      <w:r>
        <w:t>oseltamivir</w:t>
      </w:r>
      <w:proofErr w:type="spellEnd"/>
      <w:r>
        <w:t xml:space="preserve"> and </w:t>
      </w:r>
      <w:proofErr w:type="spellStart"/>
      <w:r>
        <w:t>zanamivir</w:t>
      </w:r>
      <w:proofErr w:type="spellEnd"/>
      <w:r>
        <w:t xml:space="preserve">)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t>
      </w:r>
      <w:proofErr w:type="spellStart"/>
      <w:r>
        <w:t>Wellcome</w:t>
      </w:r>
      <w:proofErr w:type="spellEnd"/>
      <w:r>
        <w:t xml:space="preserve"> Trust, and most </w:t>
      </w:r>
      <w:proofErr w:type="spellStart"/>
      <w:r>
        <w:t>clincians</w:t>
      </w:r>
      <w:proofErr w:type="spellEnd"/>
      <w:r>
        <w:t xml:space="preserve"> would welcome such a trial.</w:t>
      </w:r>
      <w:r>
        <w:fldChar w:fldCharType="begin"/>
      </w:r>
      <w:r w:rsidR="005A3F60">
        <w:instrText xml:space="preserve"> ADDIN EN.CITE &lt;EndNote&gt;&lt;Cite&gt;&lt;Author&gt;Bradbury&lt;/Author&gt;&lt;Year&gt;2018&lt;/Year&gt;&lt;RecNum&gt;3112&lt;/RecNum&gt;&lt;DisplayText&gt;&lt;style face="superscript"&gt;53,54&lt;/style&gt;&lt;/DisplayText&gt;&lt;record&gt;&lt;rec-number&gt;3112&lt;/rec-number&gt;&lt;foreign-keys&gt;&lt;key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53" w:tooltip="Bradbury, 2018 #3112" w:history="1">
        <w:r w:rsidR="00DC738F" w:rsidRPr="005A3F60">
          <w:rPr>
            <w:noProof/>
            <w:vertAlign w:val="superscript"/>
          </w:rPr>
          <w:t>53</w:t>
        </w:r>
      </w:hyperlink>
      <w:r w:rsidR="005A3F60" w:rsidRPr="005A3F60">
        <w:rPr>
          <w:noProof/>
          <w:vertAlign w:val="superscript"/>
        </w:rPr>
        <w:t>,</w:t>
      </w:r>
      <w:hyperlink w:anchor="_ENREF_54" w:tooltip="Academy of Medical Sciences, 2015 #3113" w:history="1">
        <w:r w:rsidR="00DC738F" w:rsidRPr="005A3F60">
          <w:rPr>
            <w:noProof/>
            <w:vertAlign w:val="superscript"/>
          </w:rPr>
          <w:t>54</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7410116E" w14:textId="3DFC4FBC" w:rsidR="001C595A" w:rsidRPr="00633320" w:rsidDel="005127B3" w:rsidRDefault="001C595A" w:rsidP="00F123A0">
      <w:pPr>
        <w:rPr>
          <w:del w:id="691" w:author="Richard Haynes" w:date="2022-02-02T09:27:00Z"/>
          <w:b/>
          <w:bCs w:val="0"/>
        </w:rPr>
      </w:pPr>
      <w:bookmarkStart w:id="692" w:name="_Toc97376115"/>
      <w:bookmarkEnd w:id="692"/>
    </w:p>
    <w:p w14:paraId="113884B7" w14:textId="2CC09DE4" w:rsidR="00A86BD1" w:rsidRPr="00633320" w:rsidRDefault="00B4591A" w:rsidP="008F2EC2">
      <w:pPr>
        <w:pStyle w:val="Heading2"/>
      </w:pPr>
      <w:bookmarkStart w:id="693" w:name="_Toc36962158"/>
      <w:bookmarkStart w:id="694" w:name="_Toc36962222"/>
      <w:bookmarkStart w:id="695" w:name="_Toc37064437"/>
      <w:bookmarkStart w:id="696" w:name="_Toc37107086"/>
      <w:bookmarkStart w:id="697" w:name="_Toc37107324"/>
      <w:bookmarkStart w:id="698" w:name="_Ref34817979"/>
      <w:bookmarkStart w:id="699" w:name="_Toc37107325"/>
      <w:bookmarkStart w:id="700" w:name="_Toc38099279"/>
      <w:bookmarkStart w:id="701" w:name="_Toc44674876"/>
      <w:bookmarkStart w:id="702" w:name="_Toc97376116"/>
      <w:bookmarkStart w:id="703" w:name="_Toc246777109"/>
      <w:bookmarkStart w:id="704" w:name="_Ref247428675"/>
      <w:bookmarkStart w:id="705" w:name="_Ref247429975"/>
      <w:bookmarkEnd w:id="693"/>
      <w:bookmarkEnd w:id="694"/>
      <w:bookmarkEnd w:id="695"/>
      <w:bookmarkEnd w:id="696"/>
      <w:bookmarkEnd w:id="697"/>
      <w:r w:rsidRPr="00633320">
        <w:t>A</w:t>
      </w:r>
      <w:r w:rsidR="00A86BD1" w:rsidRPr="00633320">
        <w:t xml:space="preserve">ppendix </w:t>
      </w:r>
      <w:r w:rsidR="00265B14" w:rsidRPr="00633320">
        <w:t>2</w:t>
      </w:r>
      <w:r w:rsidR="004D7874" w:rsidRPr="00633320">
        <w:t>:</w:t>
      </w:r>
      <w:r w:rsidR="00A86BD1" w:rsidRPr="00633320">
        <w:t xml:space="preserve"> Drug specific contraindications</w:t>
      </w:r>
      <w:bookmarkEnd w:id="698"/>
      <w:r w:rsidR="00BB4FC7" w:rsidRPr="00633320">
        <w:t xml:space="preserve"> and cautions</w:t>
      </w:r>
      <w:bookmarkEnd w:id="699"/>
      <w:bookmarkEnd w:id="700"/>
      <w:bookmarkEnd w:id="701"/>
      <w:bookmarkEnd w:id="702"/>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3CD896E1" w:rsidR="00D50026" w:rsidRDefault="00D50026" w:rsidP="00D50026">
      <w:pPr>
        <w:pStyle w:val="ListParagraph"/>
        <w:numPr>
          <w:ilvl w:val="0"/>
          <w:numId w:val="16"/>
        </w:numPr>
      </w:pPr>
      <w:r>
        <w:t xml:space="preserve">Patients with suspected or confirmed influenza co-infection are not eligible for the high-dose dexamethasone </w:t>
      </w:r>
      <w:proofErr w:type="spellStart"/>
      <w:r>
        <w:t>comparision</w:t>
      </w:r>
      <w:proofErr w:type="spellEnd"/>
      <w:r>
        <w:t xml:space="preserve"> for COVID-19 (Randomisation </w:t>
      </w:r>
      <w:r w:rsidR="003C491C">
        <w:t xml:space="preserve">part </w:t>
      </w:r>
      <w:r>
        <w:t xml:space="preserve">E). </w:t>
      </w:r>
    </w:p>
    <w:p w14:paraId="3520E55C" w14:textId="26222DA2" w:rsidR="00F47C60" w:rsidRDefault="00052E11" w:rsidP="00D50026">
      <w:pPr>
        <w:pStyle w:val="ListParagraph"/>
        <w:numPr>
          <w:ilvl w:val="0"/>
          <w:numId w:val="16"/>
        </w:numPr>
      </w:pPr>
      <w:r>
        <w:t xml:space="preserve">Patients in the UK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r w:rsidR="003C491C">
        <w:t xml:space="preserve">part </w:t>
      </w:r>
      <w:r w:rsidR="00D50026">
        <w:t>I)</w:t>
      </w:r>
      <w:r>
        <w:t>.</w:t>
      </w:r>
    </w:p>
    <w:p w14:paraId="083D726D" w14:textId="3726BC51" w:rsidR="009A3C59" w:rsidRDefault="009A3C59" w:rsidP="00D50026">
      <w:pPr>
        <w:pStyle w:val="ListParagraph"/>
        <w:numPr>
          <w:ilvl w:val="0"/>
          <w:numId w:val="16"/>
        </w:numPr>
        <w:rPr>
          <w:ins w:id="706" w:author="Richard Haynes" w:date="2022-02-02T14:37:00Z"/>
        </w:rPr>
      </w:pPr>
      <w:r>
        <w:t xml:space="preserve">Patients eligible for the </w:t>
      </w:r>
      <w:proofErr w:type="spellStart"/>
      <w:r>
        <w:t>Paxlovid</w:t>
      </w:r>
      <w:proofErr w:type="spellEnd"/>
      <w:r>
        <w:t xml:space="preserve"> comparison (Randomisation part L) will be excluded </w:t>
      </w:r>
      <w:r w:rsidR="00030197">
        <w:t xml:space="preserve">by the randomisation system </w:t>
      </w:r>
      <w:r>
        <w:t xml:space="preserve">from the high-dose dexamethasone comparison for COVID-19 (Randomisation part E) in view of the </w:t>
      </w:r>
      <w:r w:rsidR="000A0CAE">
        <w:t xml:space="preserve">potential </w:t>
      </w:r>
      <w:r>
        <w:t xml:space="preserve">interaction between </w:t>
      </w:r>
      <w:proofErr w:type="spellStart"/>
      <w:r>
        <w:t>Paxlovid</w:t>
      </w:r>
      <w:proofErr w:type="spellEnd"/>
      <w:r>
        <w:t xml:space="preserve"> and dexamethasone.</w:t>
      </w:r>
    </w:p>
    <w:p w14:paraId="6413454B" w14:textId="040EA19C" w:rsidR="007A6A3F" w:rsidRDefault="007A6A3F" w:rsidP="00D50026">
      <w:pPr>
        <w:pStyle w:val="ListParagraph"/>
        <w:numPr>
          <w:ilvl w:val="0"/>
          <w:numId w:val="16"/>
        </w:numPr>
      </w:pPr>
      <w:ins w:id="707" w:author="Richard Haynes" w:date="2022-02-02T14:37:00Z">
        <w:r>
          <w:t xml:space="preserve">Current use of </w:t>
        </w:r>
        <w:proofErr w:type="spellStart"/>
        <w:r>
          <w:t>Paxlovid</w:t>
        </w:r>
      </w:ins>
      <w:proofErr w:type="spellEnd"/>
      <w:ins w:id="708" w:author="Richard Haynes" w:date="2022-02-02T14:39:00Z">
        <w:r>
          <w:t>, ritonavir or other potent CYP3A inhibitors.</w:t>
        </w:r>
      </w:ins>
    </w:p>
    <w:p w14:paraId="2135D786" w14:textId="77777777" w:rsidR="009A3C59" w:rsidRDefault="009A3C59" w:rsidP="009A3C59">
      <w:pPr>
        <w:pStyle w:val="ListParagraph"/>
      </w:pP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55433BC3" w:rsidR="0089021C" w:rsidRDefault="0089021C" w:rsidP="0089021C">
      <w:pPr>
        <w:pStyle w:val="ListParagraph"/>
        <w:numPr>
          <w:ilvl w:val="0"/>
          <w:numId w:val="51"/>
        </w:numPr>
      </w:pPr>
      <w:r>
        <w:t>Other immunomodulatory therapies are not contraindicated, but investigators should consider the total burden of therapy (</w:t>
      </w:r>
      <w:proofErr w:type="spellStart"/>
      <w:r>
        <w:t>eg</w:t>
      </w:r>
      <w:proofErr w:type="spellEnd"/>
      <w:r>
        <w:t>, combining IL-6 receptor antagonist therapy with high-dose dexamethasone).</w:t>
      </w:r>
    </w:p>
    <w:p w14:paraId="61A0DFAF" w14:textId="77777777" w:rsidR="00241978" w:rsidRPr="00633320" w:rsidRDefault="00241978" w:rsidP="00F123A0"/>
    <w:p w14:paraId="0BC58125" w14:textId="2E013D8B" w:rsidR="00CA2F0D" w:rsidDel="005A3F60" w:rsidRDefault="00CA2F0D" w:rsidP="00CA2F0D">
      <w:pPr>
        <w:rPr>
          <w:del w:id="709" w:author="Richard Haynes" w:date="2022-03-05T12:02:00Z"/>
          <w:b/>
        </w:rPr>
      </w:pPr>
      <w:del w:id="710" w:author="Richard Haynes" w:date="2022-03-05T12:02:00Z">
        <w:r w:rsidRPr="00633320" w:rsidDel="005A3F60">
          <w:rPr>
            <w:b/>
          </w:rPr>
          <w:delText>Tocilizumab</w:delText>
        </w:r>
      </w:del>
    </w:p>
    <w:p w14:paraId="1BB597BC" w14:textId="7F90EDEA" w:rsidR="00052E11" w:rsidRPr="00052E11" w:rsidDel="005A3F60" w:rsidRDefault="00052E11" w:rsidP="00CA2F0D">
      <w:pPr>
        <w:rPr>
          <w:del w:id="711" w:author="Richard Haynes" w:date="2022-03-05T12:02:00Z"/>
        </w:rPr>
      </w:pPr>
      <w:del w:id="712" w:author="Richard Haynes" w:date="2022-03-05T12:02:00Z">
        <w:r w:rsidDel="005A3F60">
          <w:delText>Contraindications:</w:delText>
        </w:r>
      </w:del>
    </w:p>
    <w:p w14:paraId="32F80F55" w14:textId="550AC521" w:rsidR="00CA2F0D" w:rsidRPr="00633320" w:rsidDel="005A3F60" w:rsidRDefault="00CA2F0D" w:rsidP="00942698">
      <w:pPr>
        <w:pStyle w:val="ListParagraph"/>
        <w:numPr>
          <w:ilvl w:val="0"/>
          <w:numId w:val="19"/>
        </w:numPr>
        <w:rPr>
          <w:del w:id="713" w:author="Richard Haynes" w:date="2022-03-05T12:02:00Z"/>
        </w:rPr>
      </w:pPr>
      <w:del w:id="714" w:author="Richard Haynes" w:date="2022-03-05T12:02:00Z">
        <w:r w:rsidRPr="00633320" w:rsidDel="005A3F60">
          <w:delText xml:space="preserve">Known hypersensitivity to </w:delText>
        </w:r>
        <w:r w:rsidR="00AC7482" w:rsidRPr="00633320" w:rsidDel="005A3F60">
          <w:delText>t</w:delText>
        </w:r>
        <w:r w:rsidRPr="00633320" w:rsidDel="005A3F60">
          <w:delText>ocilizumab</w:delText>
        </w:r>
        <w:r w:rsidR="009726DB" w:rsidRPr="00633320" w:rsidDel="005A3F60">
          <w:delText>.</w:delText>
        </w:r>
      </w:del>
    </w:p>
    <w:p w14:paraId="7170EDC4" w14:textId="6DEE08EB" w:rsidR="00E975FB" w:rsidRPr="00633320" w:rsidDel="005A3F60" w:rsidRDefault="00E975FB" w:rsidP="00942698">
      <w:pPr>
        <w:numPr>
          <w:ilvl w:val="0"/>
          <w:numId w:val="19"/>
        </w:numPr>
        <w:autoSpaceDE/>
        <w:autoSpaceDN/>
        <w:adjustRightInd/>
        <w:spacing w:before="100" w:beforeAutospacing="1" w:after="100" w:afterAutospacing="1"/>
        <w:contextualSpacing w:val="0"/>
        <w:jc w:val="left"/>
        <w:rPr>
          <w:del w:id="715" w:author="Richard Haynes" w:date="2022-03-05T12:02:00Z"/>
          <w:rFonts w:eastAsia="Times New Roman"/>
          <w:bCs w:val="0"/>
          <w:color w:val="auto"/>
        </w:rPr>
      </w:pPr>
      <w:del w:id="716" w:author="Richard Haynes" w:date="2022-03-05T12:02:00Z">
        <w:r w:rsidRPr="00633320" w:rsidDel="005A3F60">
          <w:rPr>
            <w:rFonts w:eastAsia="Times New Roman"/>
            <w:bCs w:val="0"/>
            <w:color w:val="auto"/>
          </w:rPr>
          <w:delText>Evidence of active TB infection</w:delText>
        </w:r>
        <w:r w:rsidR="0040122A" w:rsidRPr="00633320" w:rsidDel="005A3F60">
          <w:rPr>
            <w:rStyle w:val="FootnoteReference"/>
            <w:rFonts w:eastAsia="Times New Roman"/>
            <w:bCs w:val="0"/>
            <w:color w:val="auto"/>
          </w:rPr>
          <w:footnoteReference w:id="20"/>
        </w:r>
        <w:r w:rsidRPr="00633320" w:rsidDel="005A3F60">
          <w:rPr>
            <w:rFonts w:eastAsia="Times New Roman"/>
            <w:bCs w:val="0"/>
            <w:color w:val="auto"/>
          </w:rPr>
          <w:delText xml:space="preserve"> </w:delText>
        </w:r>
      </w:del>
    </w:p>
    <w:p w14:paraId="145E79C2" w14:textId="284222FD" w:rsidR="00E975FB" w:rsidRPr="00633320" w:rsidDel="005A3F60" w:rsidRDefault="002973A1" w:rsidP="00942698">
      <w:pPr>
        <w:numPr>
          <w:ilvl w:val="0"/>
          <w:numId w:val="19"/>
        </w:numPr>
        <w:autoSpaceDE/>
        <w:autoSpaceDN/>
        <w:adjustRightInd/>
        <w:spacing w:before="100" w:beforeAutospacing="1"/>
        <w:contextualSpacing w:val="0"/>
        <w:jc w:val="left"/>
        <w:rPr>
          <w:del w:id="719" w:author="Richard Haynes" w:date="2022-03-05T12:02:00Z"/>
          <w:rFonts w:eastAsia="Times New Roman"/>
          <w:bCs w:val="0"/>
          <w:color w:val="auto"/>
        </w:rPr>
      </w:pPr>
      <w:del w:id="720" w:author="Richard Haynes" w:date="2022-03-05T12:02:00Z">
        <w:r w:rsidRPr="00633320" w:rsidDel="005A3F60">
          <w:rPr>
            <w:rFonts w:eastAsia="Times New Roman"/>
            <w:bCs w:val="0"/>
            <w:color w:val="auto"/>
          </w:rPr>
          <w:delText>Clear e</w:delText>
        </w:r>
        <w:r w:rsidR="00E975FB" w:rsidRPr="00633320" w:rsidDel="005A3F60">
          <w:rPr>
            <w:rFonts w:eastAsia="Times New Roman"/>
            <w:bCs w:val="0"/>
            <w:color w:val="auto"/>
          </w:rPr>
          <w:delText xml:space="preserve">vidence of active bacterial, fungal, viral, or other infection (besides COVID-19) </w:delText>
        </w:r>
      </w:del>
    </w:p>
    <w:p w14:paraId="0771BD34" w14:textId="52BB5E9C" w:rsidR="005E4A7E" w:rsidRPr="00633320" w:rsidDel="005A3F60" w:rsidRDefault="005E4A7E" w:rsidP="0040122A">
      <w:pPr>
        <w:ind w:left="360"/>
        <w:rPr>
          <w:del w:id="721" w:author="Richard Haynes" w:date="2022-03-05T12:02:00Z"/>
        </w:rPr>
      </w:pPr>
      <w:del w:id="722" w:author="Richard Haynes" w:date="2022-03-05T12:02:00Z">
        <w:r w:rsidRPr="00633320" w:rsidDel="005A3F60">
          <w:delText>(Note: Pregnancy and breastfeeding are not exclusion criteria.)</w:delText>
        </w:r>
      </w:del>
    </w:p>
    <w:p w14:paraId="633982D0" w14:textId="79297317" w:rsidR="00CE1EB5" w:rsidDel="005A3F60" w:rsidRDefault="00CE1EB5" w:rsidP="00B116DE">
      <w:pPr>
        <w:rPr>
          <w:del w:id="723" w:author="Richard Haynes" w:date="2022-03-05T12:02:00Z"/>
          <w:b/>
        </w:rPr>
      </w:pPr>
    </w:p>
    <w:p w14:paraId="71D364B1" w14:textId="68859FC3" w:rsidR="00B116DE" w:rsidDel="005A3F60" w:rsidRDefault="00B116DE" w:rsidP="00B116DE">
      <w:pPr>
        <w:rPr>
          <w:del w:id="724" w:author="Richard Haynes" w:date="2022-03-05T12:02:00Z"/>
          <w:b/>
        </w:rPr>
      </w:pPr>
      <w:del w:id="725" w:author="Richard Haynes" w:date="2022-03-05T12:02:00Z">
        <w:r w:rsidRPr="00633320" w:rsidDel="005A3F60">
          <w:rPr>
            <w:b/>
          </w:rPr>
          <w:delText>Anakinra</w:delText>
        </w:r>
      </w:del>
    </w:p>
    <w:p w14:paraId="4237D0E7" w14:textId="132E45F1" w:rsidR="00052E11" w:rsidRPr="00052E11" w:rsidDel="005A3F60" w:rsidRDefault="00052E11" w:rsidP="00B116DE">
      <w:pPr>
        <w:rPr>
          <w:del w:id="726" w:author="Richard Haynes" w:date="2022-03-05T12:02:00Z"/>
        </w:rPr>
      </w:pPr>
      <w:del w:id="727" w:author="Richard Haynes" w:date="2022-03-05T12:02:00Z">
        <w:r w:rsidDel="005A3F60">
          <w:delText>Contraindications:</w:delText>
        </w:r>
      </w:del>
    </w:p>
    <w:p w14:paraId="3EB76AF7" w14:textId="70B2BA14" w:rsidR="00B116DE" w:rsidRPr="00633320" w:rsidDel="005A3F60" w:rsidRDefault="00B116DE" w:rsidP="00942698">
      <w:pPr>
        <w:pStyle w:val="ListParagraph"/>
        <w:numPr>
          <w:ilvl w:val="0"/>
          <w:numId w:val="36"/>
        </w:numPr>
        <w:rPr>
          <w:del w:id="728" w:author="Richard Haynes" w:date="2022-03-05T12:02:00Z"/>
        </w:rPr>
      </w:pPr>
      <w:del w:id="729" w:author="Richard Haynes" w:date="2022-03-05T12:02:00Z">
        <w:r w:rsidRPr="00633320" w:rsidDel="005A3F60">
          <w:delText>Known hypersensitivity to anakinra</w:delText>
        </w:r>
      </w:del>
    </w:p>
    <w:p w14:paraId="0E2129B7" w14:textId="640AF8C7" w:rsidR="00B116DE" w:rsidRPr="00633320" w:rsidDel="005A3F60" w:rsidRDefault="00EC1FFE" w:rsidP="00942698">
      <w:pPr>
        <w:pStyle w:val="ListParagraph"/>
        <w:numPr>
          <w:ilvl w:val="0"/>
          <w:numId w:val="36"/>
        </w:numPr>
        <w:rPr>
          <w:del w:id="730" w:author="Richard Haynes" w:date="2022-03-05T12:02:00Z"/>
        </w:rPr>
      </w:pPr>
      <w:del w:id="731" w:author="Richard Haynes" w:date="2022-03-05T12:02:00Z">
        <w:r w:rsidRPr="00633320" w:rsidDel="005A3F60">
          <w:delText>Neutrophil count &lt;1.5 x10</w:delText>
        </w:r>
        <w:r w:rsidRPr="00633320" w:rsidDel="005A3F60">
          <w:rPr>
            <w:vertAlign w:val="superscript"/>
          </w:rPr>
          <w:delText>9</w:delText>
        </w:r>
        <w:r w:rsidRPr="00633320" w:rsidDel="005A3F60">
          <w:delText xml:space="preserve"> cells/L</w:delText>
        </w:r>
      </w:del>
    </w:p>
    <w:p w14:paraId="16E40F15" w14:textId="7F8F5E56" w:rsidR="00B30FD7" w:rsidRPr="00633320" w:rsidDel="005A3F60" w:rsidRDefault="00B30FD7" w:rsidP="00942698">
      <w:pPr>
        <w:pStyle w:val="ListParagraph"/>
        <w:numPr>
          <w:ilvl w:val="0"/>
          <w:numId w:val="36"/>
        </w:numPr>
        <w:rPr>
          <w:del w:id="732" w:author="Richard Haynes" w:date="2022-03-05T12:02:00Z"/>
        </w:rPr>
      </w:pPr>
      <w:del w:id="733" w:author="Richard Haynes" w:date="2022-03-05T12:02:00Z">
        <w:r w:rsidRPr="00633320" w:rsidDel="005A3F60">
          <w:delText>Pregnancy</w:delText>
        </w:r>
      </w:del>
    </w:p>
    <w:p w14:paraId="5ABA1855" w14:textId="3A22FCC8" w:rsidR="00B116DE" w:rsidRPr="00633320" w:rsidDel="005A3F60" w:rsidRDefault="00B116DE" w:rsidP="0040122A">
      <w:pPr>
        <w:ind w:left="360"/>
        <w:rPr>
          <w:del w:id="734" w:author="Richard Haynes" w:date="2022-03-05T12:02:00Z"/>
        </w:rPr>
      </w:pPr>
    </w:p>
    <w:p w14:paraId="1F0445E4" w14:textId="3EB21220" w:rsidR="00FC3735" w:rsidRDefault="00FC3735" w:rsidP="00C752CE">
      <w:pPr>
        <w:rPr>
          <w:b/>
        </w:rPr>
      </w:pPr>
      <w:proofErr w:type="spellStart"/>
      <w:r>
        <w:rPr>
          <w:b/>
        </w:rPr>
        <w:t>Empagliflozin</w:t>
      </w:r>
      <w:proofErr w:type="spellEnd"/>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w:t>
      </w:r>
      <w:proofErr w:type="spellStart"/>
      <w:r w:rsidR="00285583">
        <w:t>pancreatectomy</w:t>
      </w:r>
      <w:proofErr w:type="spellEnd"/>
      <w:r w:rsidR="00285583">
        <w:t xml:space="preserve">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w:t>
      </w:r>
      <w:proofErr w:type="spellStart"/>
      <w:r>
        <w:t>mmol</w:t>
      </w:r>
      <w:proofErr w:type="spellEnd"/>
      <w:r>
        <w:t xml:space="preserve">/L (or urine ketones </w:t>
      </w:r>
      <w:r w:rsidR="008424B0">
        <w:t>≥</w:t>
      </w:r>
      <w:r>
        <w:t>2+ if near-patient testing for blood ketones unavailable). Such patients are eligible once their ketosis has resolved.</w:t>
      </w:r>
    </w:p>
    <w:p w14:paraId="684BBD35" w14:textId="77777777" w:rsidR="005127B3" w:rsidRDefault="005127B3" w:rsidP="00FC3735">
      <w:pPr>
        <w:rPr>
          <w:ins w:id="735" w:author="Richard Haynes" w:date="2022-02-02T09:27:00Z"/>
        </w:rPr>
      </w:pPr>
    </w:p>
    <w:p w14:paraId="7DDC72B3" w14:textId="77777777" w:rsidR="005127B3" w:rsidRDefault="005127B3" w:rsidP="00FC3735">
      <w:pPr>
        <w:rPr>
          <w:ins w:id="736" w:author="Richard Haynes" w:date="2022-02-02T09:27:00Z"/>
        </w:rPr>
      </w:pPr>
    </w:p>
    <w:p w14:paraId="6D9F4615" w14:textId="5542C716"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w:t>
      </w:r>
      <w:proofErr w:type="spellStart"/>
      <w:r>
        <w:t>empagliflozin</w:t>
      </w:r>
      <w:proofErr w:type="spellEnd"/>
      <w:r>
        <w:t xml:space="preserve">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21"/>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w:t>
      </w:r>
      <w:proofErr w:type="spellStart"/>
      <w:r>
        <w:t>mmol</w:t>
      </w:r>
      <w:proofErr w:type="spellEnd"/>
      <w:r>
        <w:t xml:space="preserve">/L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 xml:space="preserve">iscontinuing </w:t>
      </w:r>
      <w:proofErr w:type="spellStart"/>
      <w:r w:rsidR="00285583">
        <w:t>empagliflozin</w:t>
      </w:r>
      <w:proofErr w:type="spellEnd"/>
      <w:r w:rsidR="00285583">
        <w:t xml:space="preserve"> until ketosis resolves</w:t>
      </w:r>
    </w:p>
    <w:p w14:paraId="7D2CA4E8" w14:textId="2369D0AD" w:rsidR="00FC3735" w:rsidRDefault="00FC3735" w:rsidP="00FC3735">
      <w:pPr>
        <w:pStyle w:val="ListParagraph"/>
        <w:numPr>
          <w:ilvl w:val="0"/>
          <w:numId w:val="50"/>
        </w:numPr>
      </w:pPr>
      <w:r>
        <w:t xml:space="preserve">Clinicians should consider temporarily discontinuing </w:t>
      </w:r>
      <w:proofErr w:type="spellStart"/>
      <w:r>
        <w:t>empagliflozin</w:t>
      </w:r>
      <w:proofErr w:type="spellEnd"/>
      <w:r>
        <w:t xml:space="preserve">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Clinicians should be aware of “</w:t>
      </w:r>
      <w:proofErr w:type="spellStart"/>
      <w:r>
        <w:t>euglycaemic</w:t>
      </w:r>
      <w:proofErr w:type="spellEnd"/>
      <w:r>
        <w:t xml:space="preserve"> ketoacidosis” which occurs with </w:t>
      </w:r>
      <w:proofErr w:type="spellStart"/>
      <w:r w:rsidR="00C90A61">
        <w:t>empagliflozin</w:t>
      </w:r>
      <w:proofErr w:type="spellEnd"/>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proofErr w:type="spellStart"/>
      <w:r>
        <w:t>Empagliflozin</w:t>
      </w:r>
      <w:proofErr w:type="spellEnd"/>
      <w:r>
        <w:t xml:space="preserve"> </w:t>
      </w:r>
      <w:r w:rsidR="00174A45">
        <w:t>do</w:t>
      </w:r>
      <w:r>
        <w:t>es</w:t>
      </w:r>
      <w:r w:rsidR="00174A45">
        <w:t xml:space="preserve"> not cause hypoglycaemia alone, but may do so in combination with insulin or insulin </w:t>
      </w:r>
      <w:proofErr w:type="spellStart"/>
      <w:r w:rsidR="00174A45">
        <w:t>secretagogues</w:t>
      </w:r>
      <w:proofErr w:type="spellEnd"/>
      <w:r w:rsidR="00174A45">
        <w:t xml:space="preserve">. Doses of these other medications may need to be temporarily modified while the participant is taking </w:t>
      </w:r>
      <w:proofErr w:type="spellStart"/>
      <w:r>
        <w:t>empagliflozin</w:t>
      </w:r>
      <w:proofErr w:type="spellEnd"/>
    </w:p>
    <w:p w14:paraId="5DACE537" w14:textId="42AB59FE" w:rsidR="00174A45" w:rsidRDefault="00C90A61" w:rsidP="00FC3735">
      <w:pPr>
        <w:pStyle w:val="ListParagraph"/>
        <w:numPr>
          <w:ilvl w:val="0"/>
          <w:numId w:val="50"/>
        </w:numPr>
      </w:pPr>
      <w:proofErr w:type="spellStart"/>
      <w:r>
        <w:t>Empagliflozin</w:t>
      </w:r>
      <w:proofErr w:type="spellEnd"/>
      <w:r>
        <w:t xml:space="preserve"> </w:t>
      </w:r>
      <w:r w:rsidR="00174A45">
        <w:t>cause</w:t>
      </w:r>
      <w:r>
        <w:t>s</w:t>
      </w:r>
      <w:r w:rsidR="00174A45">
        <w:t xml:space="preserve"> an osmotic diuresis so careful fluid balance assessment is required</w:t>
      </w:r>
    </w:p>
    <w:p w14:paraId="46868989" w14:textId="77777777" w:rsidR="00052E11" w:rsidRDefault="00C90A61" w:rsidP="003C491C">
      <w:pPr>
        <w:pStyle w:val="ListParagraph"/>
        <w:numPr>
          <w:ilvl w:val="0"/>
          <w:numId w:val="50"/>
        </w:numPr>
        <w:autoSpaceDE/>
        <w:autoSpaceDN/>
        <w:adjustRightInd/>
        <w:contextualSpacing w:val="0"/>
      </w:pPr>
      <w:proofErr w:type="spellStart"/>
      <w:r>
        <w:t>Empagliflozin</w:t>
      </w:r>
      <w:proofErr w:type="spellEnd"/>
      <w:r>
        <w:t xml:space="preserve"> </w:t>
      </w:r>
      <w:r w:rsidR="00174A45">
        <w:t>increase</w:t>
      </w:r>
      <w:r>
        <w:t>s</w:t>
      </w:r>
      <w:r w:rsidR="00174A45">
        <w:t xml:space="preserve"> the risk of </w:t>
      </w:r>
      <w:proofErr w:type="spellStart"/>
      <w:r w:rsidR="00174A45">
        <w:t>mycotic</w:t>
      </w:r>
      <w:proofErr w:type="spellEnd"/>
      <w:r w:rsidR="00174A45">
        <w:t xml:space="preserve">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0EA6063F" w:rsidR="00052E11" w:rsidRDefault="00052E11" w:rsidP="00052E11">
      <w:pPr>
        <w:autoSpaceDE/>
        <w:autoSpaceDN/>
        <w:adjustRightInd/>
        <w:contextualSpacing w:val="0"/>
        <w:rPr>
          <w:b/>
          <w:bCs w:val="0"/>
        </w:rPr>
      </w:pPr>
    </w:p>
    <w:p w14:paraId="124A4B79" w14:textId="01A7E249" w:rsidR="00456322" w:rsidRDefault="00456322" w:rsidP="00052E11">
      <w:pPr>
        <w:autoSpaceDE/>
        <w:autoSpaceDN/>
        <w:adjustRightInd/>
        <w:contextualSpacing w:val="0"/>
        <w:rPr>
          <w:b/>
          <w:bCs w:val="0"/>
        </w:rPr>
      </w:pPr>
      <w:proofErr w:type="spellStart"/>
      <w:r>
        <w:rPr>
          <w:b/>
          <w:bCs w:val="0"/>
        </w:rPr>
        <w:t>Sotrovimab</w:t>
      </w:r>
      <w:proofErr w:type="spellEnd"/>
    </w:p>
    <w:p w14:paraId="20A0C02C" w14:textId="08930B75" w:rsidR="00456322" w:rsidRPr="00456322" w:rsidRDefault="00456322" w:rsidP="00052E11">
      <w:pPr>
        <w:autoSpaceDE/>
        <w:autoSpaceDN/>
        <w:adjustRightInd/>
        <w:contextualSpacing w:val="0"/>
        <w:rPr>
          <w:bCs w:val="0"/>
        </w:rPr>
      </w:pPr>
      <w:r>
        <w:rPr>
          <w:bCs w:val="0"/>
        </w:rPr>
        <w:t>Contraindications:</w:t>
      </w:r>
    </w:p>
    <w:p w14:paraId="51627427" w14:textId="27A0B1C2" w:rsidR="00456322" w:rsidRDefault="00456322" w:rsidP="00456322">
      <w:pPr>
        <w:pStyle w:val="ListParagraph"/>
        <w:numPr>
          <w:ilvl w:val="0"/>
          <w:numId w:val="50"/>
        </w:numPr>
        <w:autoSpaceDE/>
        <w:autoSpaceDN/>
        <w:adjustRightInd/>
        <w:contextualSpacing w:val="0"/>
        <w:jc w:val="left"/>
      </w:pPr>
      <w:r>
        <w:t>Weight &lt;40kg (</w:t>
      </w:r>
      <w:r w:rsidR="00F5496B">
        <w:t>if &lt;18 years old; no weight restriction for adults)</w:t>
      </w:r>
    </w:p>
    <w:p w14:paraId="1D12AB97" w14:textId="64342A14" w:rsidR="00997AE8" w:rsidRDefault="00456322" w:rsidP="00997AE8">
      <w:pPr>
        <w:pStyle w:val="ListParagraph"/>
        <w:numPr>
          <w:ilvl w:val="0"/>
          <w:numId w:val="50"/>
        </w:numPr>
        <w:autoSpaceDE/>
        <w:autoSpaceDN/>
        <w:adjustRightInd/>
        <w:contextualSpacing w:val="0"/>
        <w:jc w:val="left"/>
      </w:pPr>
      <w:r w:rsidRPr="00FC7B7C">
        <w:t xml:space="preserve">Known hypersensitivity to </w:t>
      </w:r>
      <w:proofErr w:type="spellStart"/>
      <w:r>
        <w:t>sotrovimab</w:t>
      </w:r>
      <w:proofErr w:type="spellEnd"/>
      <w:r w:rsidRPr="00FC7B7C">
        <w:t xml:space="preserve"> or the drug product excipients</w:t>
      </w:r>
    </w:p>
    <w:p w14:paraId="52B76A13" w14:textId="37E6A080" w:rsidR="00456322" w:rsidRDefault="00456322" w:rsidP="00456322">
      <w:r>
        <w:t>Cautions: no dose adjustment for kidney or liver function is required.</w:t>
      </w:r>
    </w:p>
    <w:p w14:paraId="418B3113" w14:textId="287BCAC6" w:rsidR="00456322" w:rsidRDefault="00456322" w:rsidP="00456322"/>
    <w:p w14:paraId="565D563B" w14:textId="7C25D0B3" w:rsidR="00456322" w:rsidRDefault="00456322" w:rsidP="00456322">
      <w:pPr>
        <w:autoSpaceDE/>
        <w:autoSpaceDN/>
        <w:adjustRightInd/>
        <w:contextualSpacing w:val="0"/>
        <w:rPr>
          <w:b/>
          <w:bCs w:val="0"/>
        </w:rPr>
      </w:pPr>
      <w:proofErr w:type="spellStart"/>
      <w:r>
        <w:rPr>
          <w:b/>
          <w:bCs w:val="0"/>
        </w:rPr>
        <w:t>Molnupiravir</w:t>
      </w:r>
      <w:proofErr w:type="spellEnd"/>
    </w:p>
    <w:p w14:paraId="55C1E681" w14:textId="77777777" w:rsidR="00456322" w:rsidRPr="00456322" w:rsidRDefault="00456322" w:rsidP="00456322">
      <w:pPr>
        <w:autoSpaceDE/>
        <w:autoSpaceDN/>
        <w:adjustRightInd/>
        <w:contextualSpacing w:val="0"/>
        <w:rPr>
          <w:bCs w:val="0"/>
        </w:rPr>
      </w:pPr>
      <w:r>
        <w:rPr>
          <w:bCs w:val="0"/>
        </w:rPr>
        <w:t>Contraindications:</w:t>
      </w:r>
    </w:p>
    <w:p w14:paraId="0AB4D13C" w14:textId="506766EA" w:rsidR="00456322" w:rsidRDefault="00456322" w:rsidP="00456322">
      <w:pPr>
        <w:pStyle w:val="ListParagraph"/>
        <w:numPr>
          <w:ilvl w:val="0"/>
          <w:numId w:val="50"/>
        </w:numPr>
        <w:autoSpaceDE/>
        <w:autoSpaceDN/>
        <w:adjustRightInd/>
        <w:contextualSpacing w:val="0"/>
        <w:jc w:val="left"/>
      </w:pPr>
      <w:r>
        <w:t>Age &lt;18 years</w:t>
      </w:r>
    </w:p>
    <w:p w14:paraId="4FFAA035" w14:textId="014C7694" w:rsidR="003922D3" w:rsidRDefault="00456322" w:rsidP="00456322">
      <w:pPr>
        <w:pStyle w:val="ListParagraph"/>
        <w:numPr>
          <w:ilvl w:val="0"/>
          <w:numId w:val="50"/>
        </w:numPr>
        <w:autoSpaceDE/>
        <w:autoSpaceDN/>
        <w:adjustRightInd/>
        <w:contextualSpacing w:val="0"/>
        <w:jc w:val="left"/>
      </w:pPr>
      <w:r>
        <w:t>Pregnancy or breast-feeding</w:t>
      </w:r>
      <w:r w:rsidR="00906D4E">
        <w:t xml:space="preserve">. Women of child-bearing potential should be advised not to get pregnant while taking </w:t>
      </w:r>
      <w:proofErr w:type="spellStart"/>
      <w:r w:rsidR="00906D4E">
        <w:t>molnupiravir</w:t>
      </w:r>
      <w:proofErr w:type="spellEnd"/>
      <w:r w:rsidR="00906D4E">
        <w:t xml:space="preserve"> or for 4 days after completing the course</w:t>
      </w:r>
    </w:p>
    <w:p w14:paraId="01B4C2D6" w14:textId="62D7AF16" w:rsidR="00FF2D40" w:rsidRDefault="00FF2D40" w:rsidP="00456322">
      <w:pPr>
        <w:pStyle w:val="ListParagraph"/>
        <w:numPr>
          <w:ilvl w:val="0"/>
          <w:numId w:val="50"/>
        </w:numPr>
        <w:autoSpaceDE/>
        <w:autoSpaceDN/>
        <w:adjustRightInd/>
        <w:contextualSpacing w:val="0"/>
        <w:jc w:val="left"/>
      </w:pPr>
      <w:r>
        <w:t xml:space="preserve">Known hypersensitivity to </w:t>
      </w:r>
      <w:proofErr w:type="spellStart"/>
      <w:r>
        <w:t>molnupiravir</w:t>
      </w:r>
      <w:proofErr w:type="spellEnd"/>
      <w:r>
        <w:t xml:space="preserve"> or its excipients</w:t>
      </w:r>
    </w:p>
    <w:p w14:paraId="6BAA5FA6" w14:textId="0472EAB0" w:rsidR="009C5831" w:rsidRDefault="009C5831" w:rsidP="00456322">
      <w:pPr>
        <w:pStyle w:val="ListParagraph"/>
        <w:numPr>
          <w:ilvl w:val="0"/>
          <w:numId w:val="50"/>
        </w:numPr>
        <w:autoSpaceDE/>
        <w:autoSpaceDN/>
        <w:adjustRightInd/>
        <w:contextualSpacing w:val="0"/>
        <w:jc w:val="left"/>
      </w:pPr>
      <w:r>
        <w:t xml:space="preserve">Prior treatment with </w:t>
      </w:r>
      <w:proofErr w:type="spellStart"/>
      <w:r>
        <w:t>molnupiravir</w:t>
      </w:r>
      <w:proofErr w:type="spellEnd"/>
      <w:r>
        <w:t xml:space="preserve"> during the index illness</w:t>
      </w:r>
    </w:p>
    <w:p w14:paraId="28FE5459" w14:textId="25CF0A65" w:rsidR="00456322" w:rsidRDefault="00456322" w:rsidP="00456322">
      <w:r>
        <w:t>Cautions: no dose adjustment for kidney or liver function is required.</w:t>
      </w:r>
    </w:p>
    <w:p w14:paraId="12CE99F6" w14:textId="1A5003CE" w:rsidR="004C4524" w:rsidRDefault="004C4524" w:rsidP="00456322"/>
    <w:p w14:paraId="366DDD13" w14:textId="77777777" w:rsidR="00B66772" w:rsidRDefault="00B66772" w:rsidP="00B66772">
      <w:pPr>
        <w:rPr>
          <w:ins w:id="737" w:author="Richard Haynes" w:date="2022-03-08T15:47:00Z"/>
          <w:b/>
        </w:rPr>
      </w:pPr>
      <w:proofErr w:type="spellStart"/>
      <w:ins w:id="738" w:author="Richard Haynes" w:date="2022-03-08T15:47:00Z">
        <w:r>
          <w:rPr>
            <w:b/>
          </w:rPr>
          <w:t>Paxlovid</w:t>
        </w:r>
        <w:proofErr w:type="spellEnd"/>
      </w:ins>
    </w:p>
    <w:p w14:paraId="2FC6EEDB" w14:textId="77777777" w:rsidR="00B66772" w:rsidRDefault="00B66772" w:rsidP="00B66772">
      <w:pPr>
        <w:rPr>
          <w:ins w:id="739" w:author="Richard Haynes" w:date="2022-03-08T15:47:00Z"/>
        </w:rPr>
      </w:pPr>
      <w:ins w:id="740" w:author="Richard Haynes" w:date="2022-03-08T15:47:00Z">
        <w:r>
          <w:t>Contraindications:</w:t>
        </w:r>
      </w:ins>
    </w:p>
    <w:p w14:paraId="7DC60FF0" w14:textId="77777777" w:rsidR="00B66772" w:rsidRDefault="00B66772" w:rsidP="00B66772">
      <w:pPr>
        <w:pStyle w:val="ListParagraph"/>
        <w:numPr>
          <w:ilvl w:val="0"/>
          <w:numId w:val="52"/>
        </w:numPr>
        <w:rPr>
          <w:ins w:id="741" w:author="Richard Haynes" w:date="2022-03-08T15:47:00Z"/>
        </w:rPr>
      </w:pPr>
      <w:ins w:id="742" w:author="Richard Haynes" w:date="2022-03-08T15:47:00Z">
        <w:r>
          <w:t>Age &lt;18 years</w:t>
        </w:r>
      </w:ins>
    </w:p>
    <w:p w14:paraId="325E55DC" w14:textId="77777777" w:rsidR="00B66772" w:rsidRDefault="00B66772" w:rsidP="00B66772">
      <w:pPr>
        <w:pStyle w:val="ListParagraph"/>
        <w:numPr>
          <w:ilvl w:val="0"/>
          <w:numId w:val="52"/>
        </w:numPr>
        <w:rPr>
          <w:ins w:id="743" w:author="Richard Haynes" w:date="2022-03-08T15:47:00Z"/>
        </w:rPr>
      </w:pPr>
      <w:ins w:id="744" w:author="Richard Haynes" w:date="2022-03-08T15:47:00Z">
        <w:r>
          <w:t>Severe hepatic impairment (Child-Pugh class C)</w:t>
        </w:r>
      </w:ins>
    </w:p>
    <w:p w14:paraId="6810B382" w14:textId="77777777" w:rsidR="00B66772" w:rsidRDefault="00B66772" w:rsidP="00B66772">
      <w:pPr>
        <w:pStyle w:val="ListParagraph"/>
        <w:numPr>
          <w:ilvl w:val="0"/>
          <w:numId w:val="52"/>
        </w:numPr>
        <w:rPr>
          <w:ins w:id="745" w:author="Richard Haynes" w:date="2022-03-08T15:47:00Z"/>
        </w:rPr>
      </w:pPr>
      <w:ins w:id="746" w:author="Richard Haynes" w:date="2022-03-08T15:47:00Z">
        <w:r>
          <w:t>Severe renal impairment (</w:t>
        </w:r>
        <w:proofErr w:type="spellStart"/>
        <w:r>
          <w:t>eGFR</w:t>
        </w:r>
        <w:proofErr w:type="spellEnd"/>
        <w:r>
          <w:t xml:space="preserve"> &lt;30 mL/min/1.73m</w:t>
        </w:r>
        <w:r w:rsidRPr="00D20A63">
          <w:rPr>
            <w:vertAlign w:val="superscript"/>
          </w:rPr>
          <w:t>2</w:t>
        </w:r>
        <w:r>
          <w:t>)</w:t>
        </w:r>
      </w:ins>
    </w:p>
    <w:p w14:paraId="63C37337" w14:textId="77777777" w:rsidR="00B66772" w:rsidRDefault="00B66772" w:rsidP="00B66772">
      <w:pPr>
        <w:pStyle w:val="ListParagraph"/>
        <w:numPr>
          <w:ilvl w:val="0"/>
          <w:numId w:val="52"/>
        </w:numPr>
        <w:rPr>
          <w:ins w:id="747" w:author="Richard Haynes" w:date="2022-03-08T15:47:00Z"/>
        </w:rPr>
      </w:pPr>
      <w:ins w:id="748" w:author="Richard Haynes" w:date="2022-03-08T15:47:00Z">
        <w:r>
          <w:lastRenderedPageBreak/>
          <w:t>First trimester (i.e. first 12 weeks) of pregnancy</w:t>
        </w:r>
      </w:ins>
    </w:p>
    <w:p w14:paraId="5C2801E2" w14:textId="77777777" w:rsidR="00B66772" w:rsidRDefault="00B66772" w:rsidP="00B66772">
      <w:pPr>
        <w:pStyle w:val="ListParagraph"/>
        <w:numPr>
          <w:ilvl w:val="0"/>
          <w:numId w:val="52"/>
        </w:numPr>
        <w:rPr>
          <w:ins w:id="749" w:author="Richard Haynes" w:date="2022-03-08T15:47:00Z"/>
        </w:rPr>
      </w:pPr>
      <w:ins w:id="750" w:author="Richard Haynes" w:date="2022-03-08T15:47:00Z">
        <w:r>
          <w:t xml:space="preserve">Prior treatment with </w:t>
        </w:r>
        <w:proofErr w:type="spellStart"/>
        <w:r>
          <w:t>Paxlovid</w:t>
        </w:r>
        <w:proofErr w:type="spellEnd"/>
        <w:r>
          <w:t xml:space="preserve"> during the index illness</w:t>
        </w:r>
      </w:ins>
    </w:p>
    <w:p w14:paraId="05DD3371" w14:textId="77777777" w:rsidR="00B66772" w:rsidRDefault="00B66772" w:rsidP="00B66772">
      <w:pPr>
        <w:pStyle w:val="ListParagraph"/>
        <w:numPr>
          <w:ilvl w:val="0"/>
          <w:numId w:val="52"/>
        </w:numPr>
        <w:rPr>
          <w:ins w:id="751" w:author="Richard Haynes" w:date="2022-03-08T15:47:00Z"/>
        </w:rPr>
      </w:pPr>
      <w:ins w:id="752" w:author="Richard Haynes" w:date="2022-03-08T15:47:00Z">
        <w:r>
          <w:t xml:space="preserve">Known hypersensitivity to </w:t>
        </w:r>
        <w:proofErr w:type="spellStart"/>
        <w:r>
          <w:t>nirmatrelvir</w:t>
        </w:r>
        <w:proofErr w:type="spellEnd"/>
        <w:r>
          <w:t xml:space="preserve"> (PF-07321332) or ritonavir (including </w:t>
        </w:r>
        <w:r w:rsidRPr="00133EBE">
          <w:t>hereditary problems of galactose intolerance, total lactase deficiency or glucose-galactose malabsorption</w:t>
        </w:r>
        <w:r>
          <w:t>)</w:t>
        </w:r>
      </w:ins>
    </w:p>
    <w:p w14:paraId="120B1E97" w14:textId="77777777" w:rsidR="00B66772" w:rsidRDefault="00B66772" w:rsidP="00B66772">
      <w:pPr>
        <w:pStyle w:val="ListParagraph"/>
        <w:numPr>
          <w:ilvl w:val="0"/>
          <w:numId w:val="52"/>
        </w:numPr>
        <w:rPr>
          <w:ins w:id="753" w:author="Richard Haynes" w:date="2022-03-08T15:47:00Z"/>
        </w:rPr>
      </w:pPr>
      <w:ins w:id="754" w:author="Richard Haynes" w:date="2022-03-08T15:47:00Z">
        <w:r>
          <w:t xml:space="preserve">Concomitant therapy with drugs that are highly dependent on CYP3A for clearance and for which elevated plasma concentrations are associated with serious reactions. </w:t>
        </w:r>
        <w:del w:id="755" w:author="Richard Haynes" w:date="2022-02-02T08:46:00Z">
          <w:r w:rsidDel="00C50400">
            <w:delText>(It may be appropriate to temporarily withhold such drugs while receiving Paxlovid.)</w:delText>
          </w:r>
        </w:del>
      </w:ins>
    </w:p>
    <w:p w14:paraId="4FA14499" w14:textId="77777777" w:rsidR="00B66772" w:rsidRDefault="00B66772" w:rsidP="00B66772">
      <w:pPr>
        <w:pStyle w:val="ListParagraph"/>
        <w:numPr>
          <w:ilvl w:val="1"/>
          <w:numId w:val="52"/>
        </w:numPr>
        <w:tabs>
          <w:tab w:val="left" w:pos="4927"/>
        </w:tabs>
        <w:jc w:val="left"/>
        <w:rPr>
          <w:ins w:id="756" w:author="Richard Haynes" w:date="2022-03-08T15:47:00Z"/>
        </w:rPr>
      </w:pPr>
      <w:ins w:id="757" w:author="Richard Haynes" w:date="2022-03-08T15:47:00Z">
        <w:r>
          <w:t>α1-adrenoreceptor antagonist (</w:t>
        </w:r>
        <w:proofErr w:type="spellStart"/>
        <w:r>
          <w:t>afluzosin</w:t>
        </w:r>
        <w:proofErr w:type="spellEnd"/>
        <w:r>
          <w:t>)</w:t>
        </w:r>
      </w:ins>
    </w:p>
    <w:p w14:paraId="78D16ED4" w14:textId="77777777" w:rsidR="00B66772" w:rsidRDefault="00B66772" w:rsidP="00B66772">
      <w:pPr>
        <w:pStyle w:val="ListParagraph"/>
        <w:numPr>
          <w:ilvl w:val="1"/>
          <w:numId w:val="52"/>
        </w:numPr>
        <w:tabs>
          <w:tab w:val="left" w:pos="4927"/>
        </w:tabs>
        <w:jc w:val="left"/>
        <w:rPr>
          <w:ins w:id="758" w:author="Richard Haynes" w:date="2022-03-08T15:47:00Z"/>
        </w:rPr>
      </w:pPr>
      <w:ins w:id="759" w:author="Richard Haynes" w:date="2022-03-08T15:47:00Z">
        <w:r>
          <w:t xml:space="preserve">Analgesics (pethidine, </w:t>
        </w:r>
        <w:proofErr w:type="spellStart"/>
        <w:r>
          <w:t>piroxicam</w:t>
        </w:r>
        <w:proofErr w:type="spellEnd"/>
        <w:r>
          <w:t>, propoxyphene)</w:t>
        </w:r>
      </w:ins>
    </w:p>
    <w:p w14:paraId="1595C5A3" w14:textId="77777777" w:rsidR="00B66772" w:rsidRDefault="00B66772" w:rsidP="00B66772">
      <w:pPr>
        <w:pStyle w:val="ListParagraph"/>
        <w:numPr>
          <w:ilvl w:val="1"/>
          <w:numId w:val="52"/>
        </w:numPr>
        <w:tabs>
          <w:tab w:val="left" w:pos="4927"/>
        </w:tabs>
        <w:jc w:val="left"/>
        <w:rPr>
          <w:ins w:id="760" w:author="Richard Haynes" w:date="2022-03-08T15:47:00Z"/>
        </w:rPr>
      </w:pPr>
      <w:ins w:id="761" w:author="Richard Haynes" w:date="2022-03-08T15:47:00Z">
        <w:r>
          <w:t>Anti-</w:t>
        </w:r>
        <w:proofErr w:type="spellStart"/>
        <w:r>
          <w:t>anginal</w:t>
        </w:r>
        <w:proofErr w:type="spellEnd"/>
        <w:r>
          <w:t xml:space="preserve"> (</w:t>
        </w:r>
        <w:proofErr w:type="spellStart"/>
        <w:r>
          <w:t>ranolazine</w:t>
        </w:r>
        <w:proofErr w:type="spellEnd"/>
        <w:r>
          <w:t>)</w:t>
        </w:r>
      </w:ins>
    </w:p>
    <w:p w14:paraId="2DCBB331" w14:textId="77777777" w:rsidR="00B66772" w:rsidRDefault="00B66772" w:rsidP="00B66772">
      <w:pPr>
        <w:pStyle w:val="ListParagraph"/>
        <w:numPr>
          <w:ilvl w:val="1"/>
          <w:numId w:val="52"/>
        </w:numPr>
        <w:tabs>
          <w:tab w:val="left" w:pos="4927"/>
        </w:tabs>
        <w:jc w:val="left"/>
        <w:rPr>
          <w:ins w:id="762" w:author="Richard Haynes" w:date="2022-03-08T15:47:00Z"/>
        </w:rPr>
      </w:pPr>
      <w:ins w:id="763" w:author="Richard Haynes" w:date="2022-03-08T15:47:00Z">
        <w:r>
          <w:t>Anti-</w:t>
        </w:r>
        <w:proofErr w:type="spellStart"/>
        <w:r>
          <w:t>arrhythmics</w:t>
        </w:r>
        <w:proofErr w:type="spellEnd"/>
        <w:r>
          <w:t xml:space="preserve"> (amiodarone, </w:t>
        </w:r>
        <w:proofErr w:type="spellStart"/>
        <w:r>
          <w:t>bepridil</w:t>
        </w:r>
        <w:proofErr w:type="spellEnd"/>
        <w:r>
          <w:t xml:space="preserve">, </w:t>
        </w:r>
        <w:proofErr w:type="spellStart"/>
        <w:r>
          <w:t>dronaderone</w:t>
        </w:r>
        <w:proofErr w:type="spellEnd"/>
        <w:r>
          <w:t xml:space="preserve">, </w:t>
        </w:r>
        <w:proofErr w:type="spellStart"/>
        <w:r>
          <w:t>encainide</w:t>
        </w:r>
        <w:proofErr w:type="spellEnd"/>
        <w:r>
          <w:t xml:space="preserve">, </w:t>
        </w:r>
        <w:proofErr w:type="spellStart"/>
        <w:r>
          <w:t>flecainide</w:t>
        </w:r>
        <w:proofErr w:type="spellEnd"/>
        <w:r>
          <w:t xml:space="preserve">, </w:t>
        </w:r>
        <w:proofErr w:type="spellStart"/>
        <w:r>
          <w:t>propafenone</w:t>
        </w:r>
        <w:proofErr w:type="spellEnd"/>
        <w:r>
          <w:t>, quinidine)</w:t>
        </w:r>
      </w:ins>
    </w:p>
    <w:p w14:paraId="7AA62262" w14:textId="77777777" w:rsidR="00B66772" w:rsidRDefault="00B66772" w:rsidP="00B66772">
      <w:pPr>
        <w:pStyle w:val="ListParagraph"/>
        <w:numPr>
          <w:ilvl w:val="1"/>
          <w:numId w:val="52"/>
        </w:numPr>
        <w:tabs>
          <w:tab w:val="left" w:pos="4927"/>
        </w:tabs>
        <w:jc w:val="left"/>
        <w:rPr>
          <w:ins w:id="764" w:author="Richard Haynes" w:date="2022-03-08T15:47:00Z"/>
        </w:rPr>
      </w:pPr>
      <w:proofErr w:type="spellStart"/>
      <w:ins w:id="765" w:author="Richard Haynes" w:date="2022-03-08T15:47:00Z">
        <w:r>
          <w:t>Antibacterials</w:t>
        </w:r>
        <w:proofErr w:type="spellEnd"/>
        <w:r>
          <w:t xml:space="preserve"> (</w:t>
        </w:r>
        <w:proofErr w:type="spellStart"/>
        <w:r>
          <w:t>fusidic</w:t>
        </w:r>
        <w:proofErr w:type="spellEnd"/>
        <w:r>
          <w:t xml:space="preserve"> acid)</w:t>
        </w:r>
      </w:ins>
    </w:p>
    <w:p w14:paraId="528203A9" w14:textId="77777777" w:rsidR="00B66772" w:rsidRDefault="00B66772" w:rsidP="00B66772">
      <w:pPr>
        <w:pStyle w:val="ListParagraph"/>
        <w:numPr>
          <w:ilvl w:val="1"/>
          <w:numId w:val="52"/>
        </w:numPr>
        <w:tabs>
          <w:tab w:val="left" w:pos="4927"/>
        </w:tabs>
        <w:jc w:val="left"/>
        <w:rPr>
          <w:ins w:id="766" w:author="Richard Haynes" w:date="2022-03-08T15:47:00Z"/>
        </w:rPr>
      </w:pPr>
      <w:ins w:id="767" w:author="Richard Haynes" w:date="2022-03-08T15:47:00Z">
        <w:r>
          <w:t>Anticancer (</w:t>
        </w:r>
        <w:proofErr w:type="spellStart"/>
        <w:r>
          <w:t>neratinib</w:t>
        </w:r>
        <w:proofErr w:type="spellEnd"/>
        <w:r>
          <w:t xml:space="preserve">, </w:t>
        </w:r>
        <w:proofErr w:type="spellStart"/>
        <w:r>
          <w:t>venetoclax</w:t>
        </w:r>
        <w:proofErr w:type="spellEnd"/>
        <w:r>
          <w:t>)</w:t>
        </w:r>
      </w:ins>
    </w:p>
    <w:p w14:paraId="60D34030" w14:textId="77777777" w:rsidR="00B66772" w:rsidRDefault="00B66772" w:rsidP="00B66772">
      <w:pPr>
        <w:pStyle w:val="ListParagraph"/>
        <w:numPr>
          <w:ilvl w:val="1"/>
          <w:numId w:val="52"/>
        </w:numPr>
        <w:tabs>
          <w:tab w:val="left" w:pos="4927"/>
        </w:tabs>
        <w:jc w:val="left"/>
        <w:rPr>
          <w:ins w:id="768" w:author="Richard Haynes" w:date="2022-03-08T15:47:00Z"/>
        </w:rPr>
      </w:pPr>
      <w:ins w:id="769" w:author="Richard Haynes" w:date="2022-03-08T15:47:00Z">
        <w:r>
          <w:t>Anti-gout (colchicine)</w:t>
        </w:r>
      </w:ins>
    </w:p>
    <w:p w14:paraId="23524A74" w14:textId="77777777" w:rsidR="00B66772" w:rsidRDefault="00B66772" w:rsidP="00B66772">
      <w:pPr>
        <w:pStyle w:val="ListParagraph"/>
        <w:numPr>
          <w:ilvl w:val="1"/>
          <w:numId w:val="52"/>
        </w:numPr>
        <w:tabs>
          <w:tab w:val="left" w:pos="4927"/>
        </w:tabs>
        <w:jc w:val="left"/>
        <w:rPr>
          <w:ins w:id="770" w:author="Richard Haynes" w:date="2022-03-08T15:47:00Z"/>
        </w:rPr>
      </w:pPr>
      <w:ins w:id="771" w:author="Richard Haynes" w:date="2022-03-08T15:47:00Z">
        <w:r>
          <w:t>Antihistamine (</w:t>
        </w:r>
        <w:proofErr w:type="spellStart"/>
        <w:r>
          <w:t>astemizole</w:t>
        </w:r>
        <w:proofErr w:type="spellEnd"/>
        <w:r>
          <w:t xml:space="preserve">, </w:t>
        </w:r>
        <w:proofErr w:type="spellStart"/>
        <w:r>
          <w:t>terfenadine</w:t>
        </w:r>
        <w:proofErr w:type="spellEnd"/>
        <w:r>
          <w:t>)</w:t>
        </w:r>
      </w:ins>
    </w:p>
    <w:p w14:paraId="26FF15E4" w14:textId="77777777" w:rsidR="00B66772" w:rsidRDefault="00B66772" w:rsidP="00B66772">
      <w:pPr>
        <w:pStyle w:val="ListParagraph"/>
        <w:numPr>
          <w:ilvl w:val="1"/>
          <w:numId w:val="52"/>
        </w:numPr>
        <w:tabs>
          <w:tab w:val="left" w:pos="4927"/>
        </w:tabs>
        <w:jc w:val="left"/>
        <w:rPr>
          <w:ins w:id="772" w:author="Richard Haynes" w:date="2022-03-08T15:47:00Z"/>
        </w:rPr>
      </w:pPr>
      <w:ins w:id="773" w:author="Richard Haynes" w:date="2022-03-08T15:47:00Z">
        <w:r>
          <w:t>Antipsychotics (</w:t>
        </w:r>
        <w:proofErr w:type="spellStart"/>
        <w:r>
          <w:t>lurasidone</w:t>
        </w:r>
        <w:proofErr w:type="spellEnd"/>
        <w:r>
          <w:t xml:space="preserve">, </w:t>
        </w:r>
        <w:proofErr w:type="spellStart"/>
        <w:r>
          <w:t>pimozide</w:t>
        </w:r>
        <w:proofErr w:type="spellEnd"/>
        <w:r>
          <w:t xml:space="preserve">, clozapine, </w:t>
        </w:r>
        <w:proofErr w:type="spellStart"/>
        <w:r>
          <w:t>quietiapine</w:t>
        </w:r>
        <w:proofErr w:type="spellEnd"/>
        <w:r>
          <w:t>)</w:t>
        </w:r>
      </w:ins>
    </w:p>
    <w:p w14:paraId="22F785D3" w14:textId="77777777" w:rsidR="00B66772" w:rsidRDefault="00B66772" w:rsidP="00B66772">
      <w:pPr>
        <w:pStyle w:val="ListParagraph"/>
        <w:numPr>
          <w:ilvl w:val="1"/>
          <w:numId w:val="52"/>
        </w:numPr>
        <w:tabs>
          <w:tab w:val="left" w:pos="4927"/>
        </w:tabs>
        <w:jc w:val="left"/>
        <w:rPr>
          <w:ins w:id="774" w:author="Richard Haynes" w:date="2022-03-08T15:47:00Z"/>
        </w:rPr>
      </w:pPr>
      <w:ins w:id="775" w:author="Richard Haynes" w:date="2022-03-08T15:47:00Z">
        <w:r>
          <w:t>Ergot derivatives (</w:t>
        </w:r>
        <w:proofErr w:type="spellStart"/>
        <w:r>
          <w:t>dihydroergotamine</w:t>
        </w:r>
        <w:proofErr w:type="spellEnd"/>
        <w:r>
          <w:t xml:space="preserve">, </w:t>
        </w:r>
        <w:proofErr w:type="spellStart"/>
        <w:r>
          <w:t>ergonovine</w:t>
        </w:r>
        <w:proofErr w:type="spellEnd"/>
        <w:r>
          <w:t xml:space="preserve">, ergotamine, </w:t>
        </w:r>
        <w:proofErr w:type="spellStart"/>
        <w:r>
          <w:t>methylergonovine</w:t>
        </w:r>
        <w:proofErr w:type="spellEnd"/>
        <w:r>
          <w:t>)</w:t>
        </w:r>
      </w:ins>
    </w:p>
    <w:p w14:paraId="0CD5B9C3" w14:textId="77777777" w:rsidR="00B66772" w:rsidRDefault="00B66772" w:rsidP="00B66772">
      <w:pPr>
        <w:pStyle w:val="ListParagraph"/>
        <w:numPr>
          <w:ilvl w:val="1"/>
          <w:numId w:val="52"/>
        </w:numPr>
        <w:tabs>
          <w:tab w:val="left" w:pos="4927"/>
        </w:tabs>
        <w:jc w:val="left"/>
        <w:rPr>
          <w:ins w:id="776" w:author="Richard Haynes" w:date="2022-03-08T15:47:00Z"/>
        </w:rPr>
      </w:pPr>
      <w:ins w:id="777" w:author="Richard Haynes" w:date="2022-03-08T15:47:00Z">
        <w:r>
          <w:t>Gastrointestinal motility agent (</w:t>
        </w:r>
        <w:proofErr w:type="spellStart"/>
        <w:r>
          <w:t>cisapride</w:t>
        </w:r>
        <w:proofErr w:type="spellEnd"/>
        <w:r>
          <w:t>)</w:t>
        </w:r>
      </w:ins>
    </w:p>
    <w:p w14:paraId="7E44139A" w14:textId="77777777" w:rsidR="00B66772" w:rsidRDefault="00B66772" w:rsidP="00B66772">
      <w:pPr>
        <w:pStyle w:val="ListParagraph"/>
        <w:numPr>
          <w:ilvl w:val="1"/>
          <w:numId w:val="52"/>
        </w:numPr>
        <w:tabs>
          <w:tab w:val="left" w:pos="4927"/>
        </w:tabs>
        <w:jc w:val="left"/>
        <w:rPr>
          <w:ins w:id="778" w:author="Richard Haynes" w:date="2022-03-08T15:47:00Z"/>
        </w:rPr>
      </w:pPr>
      <w:ins w:id="779" w:author="Richard Haynes" w:date="2022-03-08T15:47:00Z">
        <w:r>
          <w:t xml:space="preserve">Lipid modifying agents (lovastatin, simvastatin, </w:t>
        </w:r>
        <w:proofErr w:type="spellStart"/>
        <w:r>
          <w:t>lomitapide</w:t>
        </w:r>
        <w:proofErr w:type="spellEnd"/>
        <w:r>
          <w:t>)</w:t>
        </w:r>
      </w:ins>
    </w:p>
    <w:p w14:paraId="14B0E9C4" w14:textId="77777777" w:rsidR="00B66772" w:rsidRDefault="00B66772" w:rsidP="00B66772">
      <w:pPr>
        <w:pStyle w:val="ListParagraph"/>
        <w:numPr>
          <w:ilvl w:val="1"/>
          <w:numId w:val="52"/>
        </w:numPr>
        <w:tabs>
          <w:tab w:val="left" w:pos="4927"/>
        </w:tabs>
        <w:jc w:val="left"/>
        <w:rPr>
          <w:ins w:id="780" w:author="Richard Haynes" w:date="2022-03-08T15:47:00Z"/>
        </w:rPr>
      </w:pPr>
      <w:ins w:id="781" w:author="Richard Haynes" w:date="2022-03-08T15:47:00Z">
        <w:r>
          <w:t>PDE5 inhibitors (</w:t>
        </w:r>
        <w:proofErr w:type="spellStart"/>
        <w:r>
          <w:t>avanafil</w:t>
        </w:r>
        <w:proofErr w:type="spellEnd"/>
        <w:r>
          <w:t xml:space="preserve">, </w:t>
        </w:r>
        <w:proofErr w:type="spellStart"/>
        <w:r>
          <w:t>vardenafil</w:t>
        </w:r>
        <w:proofErr w:type="spellEnd"/>
        <w:r>
          <w:t>, sildenafil)</w:t>
        </w:r>
      </w:ins>
    </w:p>
    <w:p w14:paraId="6204D08E" w14:textId="77777777" w:rsidR="00B66772" w:rsidRDefault="00B66772" w:rsidP="00B66772">
      <w:pPr>
        <w:pStyle w:val="ListParagraph"/>
        <w:numPr>
          <w:ilvl w:val="1"/>
          <w:numId w:val="52"/>
        </w:numPr>
        <w:tabs>
          <w:tab w:val="left" w:pos="4927"/>
        </w:tabs>
        <w:jc w:val="left"/>
        <w:rPr>
          <w:ins w:id="782" w:author="Richard Haynes" w:date="2022-03-08T15:47:00Z"/>
        </w:rPr>
      </w:pPr>
      <w:ins w:id="783" w:author="Richard Haynes" w:date="2022-03-08T15:47:00Z">
        <w:r>
          <w:t>Sedatives (</w:t>
        </w:r>
        <w:proofErr w:type="spellStart"/>
        <w:r>
          <w:t>clorazepate</w:t>
        </w:r>
        <w:proofErr w:type="spellEnd"/>
        <w:r>
          <w:t xml:space="preserve">, diazepam, </w:t>
        </w:r>
        <w:proofErr w:type="spellStart"/>
        <w:r>
          <w:t>estazolam</w:t>
        </w:r>
        <w:proofErr w:type="spellEnd"/>
        <w:r>
          <w:t xml:space="preserve">, </w:t>
        </w:r>
        <w:proofErr w:type="spellStart"/>
        <w:r>
          <w:t>flurazepam</w:t>
        </w:r>
        <w:proofErr w:type="spellEnd"/>
        <w:r>
          <w:t xml:space="preserve">, </w:t>
        </w:r>
        <w:proofErr w:type="spellStart"/>
        <w:r>
          <w:t>triazolam</w:t>
        </w:r>
        <w:proofErr w:type="spellEnd"/>
        <w:r>
          <w:t>, oral midazolam)</w:t>
        </w:r>
      </w:ins>
    </w:p>
    <w:p w14:paraId="6DC1B4F2" w14:textId="77777777" w:rsidR="00B66772" w:rsidRDefault="00B66772" w:rsidP="00B66772">
      <w:pPr>
        <w:pStyle w:val="ListParagraph"/>
        <w:numPr>
          <w:ilvl w:val="1"/>
          <w:numId w:val="52"/>
        </w:numPr>
        <w:tabs>
          <w:tab w:val="left" w:pos="4927"/>
        </w:tabs>
        <w:jc w:val="left"/>
        <w:rPr>
          <w:ins w:id="784" w:author="Richard Haynes" w:date="2022-03-08T15:47:00Z"/>
        </w:rPr>
      </w:pPr>
      <w:ins w:id="785" w:author="Richard Haynes" w:date="2022-03-08T15:47:00Z">
        <w:r w:rsidRPr="00372F6B">
          <w:t xml:space="preserve">High-dose </w:t>
        </w:r>
        <w:r>
          <w:t>dexamethasone</w:t>
        </w:r>
        <w:r w:rsidRPr="00372F6B">
          <w:t xml:space="preserve"> (</w:t>
        </w:r>
        <w:r>
          <w:t>&gt;6 mg base once daily</w:t>
        </w:r>
        <w:r w:rsidRPr="00372F6B">
          <w:t>)</w:t>
        </w:r>
      </w:ins>
    </w:p>
    <w:p w14:paraId="3B478E31" w14:textId="77777777" w:rsidR="00B66772" w:rsidRDefault="00B66772" w:rsidP="00B66772">
      <w:pPr>
        <w:pStyle w:val="ListParagraph"/>
        <w:numPr>
          <w:ilvl w:val="0"/>
          <w:numId w:val="52"/>
        </w:numPr>
        <w:tabs>
          <w:tab w:val="left" w:pos="4927"/>
        </w:tabs>
        <w:jc w:val="left"/>
        <w:rPr>
          <w:ins w:id="786" w:author="Richard Haynes" w:date="2022-03-08T15:47:00Z"/>
        </w:rPr>
      </w:pPr>
      <w:ins w:id="787" w:author="Richard Haynes" w:date="2022-03-08T15:47:00Z">
        <w:r>
          <w:t xml:space="preserve">Concomitant therapy with drugs that are potent CYP3A inducers (which may reduce plasma </w:t>
        </w:r>
        <w:r w:rsidRPr="00D20A63">
          <w:t>PF-07321332/ritonavir</w:t>
        </w:r>
        <w:r>
          <w:t xml:space="preserve"> concentrations):</w:t>
        </w:r>
      </w:ins>
    </w:p>
    <w:p w14:paraId="4326C564" w14:textId="77777777" w:rsidR="00B66772" w:rsidRDefault="00B66772" w:rsidP="00B66772">
      <w:pPr>
        <w:pStyle w:val="ListParagraph"/>
        <w:numPr>
          <w:ilvl w:val="1"/>
          <w:numId w:val="52"/>
        </w:numPr>
        <w:tabs>
          <w:tab w:val="left" w:pos="4927"/>
        </w:tabs>
        <w:jc w:val="left"/>
        <w:rPr>
          <w:ins w:id="788" w:author="Richard Haynes" w:date="2022-03-08T15:47:00Z"/>
        </w:rPr>
      </w:pPr>
      <w:ins w:id="789" w:author="Richard Haynes" w:date="2022-03-08T15:47:00Z">
        <w:r>
          <w:t>Anticancer (</w:t>
        </w:r>
        <w:proofErr w:type="spellStart"/>
        <w:r>
          <w:t>apalutamide</w:t>
        </w:r>
        <w:proofErr w:type="spellEnd"/>
        <w:r>
          <w:t>)</w:t>
        </w:r>
      </w:ins>
    </w:p>
    <w:p w14:paraId="416F7421" w14:textId="77777777" w:rsidR="00B66772" w:rsidRDefault="00B66772" w:rsidP="00B66772">
      <w:pPr>
        <w:pStyle w:val="ListParagraph"/>
        <w:numPr>
          <w:ilvl w:val="1"/>
          <w:numId w:val="52"/>
        </w:numPr>
        <w:tabs>
          <w:tab w:val="left" w:pos="4927"/>
        </w:tabs>
        <w:jc w:val="left"/>
        <w:rPr>
          <w:ins w:id="790" w:author="Richard Haynes" w:date="2022-03-08T15:47:00Z"/>
        </w:rPr>
      </w:pPr>
      <w:ins w:id="791" w:author="Richard Haynes" w:date="2022-03-08T15:47:00Z">
        <w:r>
          <w:t>Anticonvulsants (carbamazepine, phenobarbital, phenytoin)</w:t>
        </w:r>
      </w:ins>
    </w:p>
    <w:p w14:paraId="6BC6F7EB" w14:textId="77777777" w:rsidR="00B66772" w:rsidRDefault="00B66772" w:rsidP="00B66772">
      <w:pPr>
        <w:pStyle w:val="ListParagraph"/>
        <w:numPr>
          <w:ilvl w:val="1"/>
          <w:numId w:val="52"/>
        </w:numPr>
        <w:tabs>
          <w:tab w:val="left" w:pos="4927"/>
        </w:tabs>
        <w:jc w:val="left"/>
        <w:rPr>
          <w:ins w:id="792" w:author="Richard Haynes" w:date="2022-03-08T15:47:00Z"/>
        </w:rPr>
      </w:pPr>
      <w:proofErr w:type="spellStart"/>
      <w:ins w:id="793" w:author="Richard Haynes" w:date="2022-03-08T15:47:00Z">
        <w:r>
          <w:t>Antimycobacterials</w:t>
        </w:r>
        <w:proofErr w:type="spellEnd"/>
        <w:r>
          <w:t xml:space="preserve"> (rifampicin)</w:t>
        </w:r>
      </w:ins>
    </w:p>
    <w:p w14:paraId="4B21DBB8" w14:textId="77777777" w:rsidR="00B66772" w:rsidRDefault="00B66772" w:rsidP="00B66772">
      <w:pPr>
        <w:pStyle w:val="ListParagraph"/>
        <w:numPr>
          <w:ilvl w:val="1"/>
          <w:numId w:val="52"/>
        </w:numPr>
        <w:tabs>
          <w:tab w:val="left" w:pos="4927"/>
        </w:tabs>
        <w:jc w:val="left"/>
        <w:rPr>
          <w:ins w:id="794" w:author="Richard Haynes" w:date="2022-03-08T15:47:00Z"/>
        </w:rPr>
      </w:pPr>
      <w:ins w:id="795" w:author="Richard Haynes" w:date="2022-03-08T15:47:00Z">
        <w:r>
          <w:t xml:space="preserve">Herbal products (St John’s </w:t>
        </w:r>
        <w:proofErr w:type="spellStart"/>
        <w:r>
          <w:t>Wort</w:t>
        </w:r>
        <w:proofErr w:type="spellEnd"/>
        <w:r>
          <w:t>)</w:t>
        </w:r>
      </w:ins>
    </w:p>
    <w:p w14:paraId="6CF70AAA" w14:textId="77777777" w:rsidR="00B66772" w:rsidRDefault="00B66772" w:rsidP="00B66772">
      <w:pPr>
        <w:rPr>
          <w:ins w:id="796" w:author="Richard Haynes" w:date="2022-03-08T15:47:00Z"/>
        </w:rPr>
      </w:pPr>
    </w:p>
    <w:p w14:paraId="5C612061" w14:textId="77777777" w:rsidR="00B66772" w:rsidRDefault="00B66772" w:rsidP="00B66772">
      <w:pPr>
        <w:pStyle w:val="ListParagraph"/>
        <w:ind w:left="0"/>
        <w:rPr>
          <w:ins w:id="797" w:author="Richard Haynes" w:date="2022-03-08T15:47:00Z"/>
        </w:rPr>
      </w:pPr>
      <w:ins w:id="798" w:author="Richard Haynes" w:date="2022-03-08T15:47:00Z">
        <w:r>
          <w:t>Cautions:</w:t>
        </w:r>
      </w:ins>
    </w:p>
    <w:p w14:paraId="15241690" w14:textId="77777777" w:rsidR="00B66772" w:rsidRDefault="00B66772" w:rsidP="00B66772">
      <w:pPr>
        <w:pStyle w:val="ListParagraph"/>
        <w:numPr>
          <w:ilvl w:val="0"/>
          <w:numId w:val="53"/>
        </w:numPr>
        <w:rPr>
          <w:ins w:id="799" w:author="Richard Haynes" w:date="2022-03-08T15:47:00Z"/>
        </w:rPr>
      </w:pPr>
      <w:ins w:id="800" w:author="Richard Haynes" w:date="2022-03-08T15:47:00Z">
        <w:r>
          <w:t>Since ritonavir may decrease the efficacy of combined oral contraceptives, women using them should be advised to use effective alternative contraception or an additional barrier method until after one complete menstrual cycle after stopping.</w:t>
        </w:r>
      </w:ins>
    </w:p>
    <w:p w14:paraId="24824651" w14:textId="77777777" w:rsidR="00B66772" w:rsidRDefault="00B66772" w:rsidP="00B66772">
      <w:pPr>
        <w:pStyle w:val="ListParagraph"/>
        <w:numPr>
          <w:ilvl w:val="0"/>
          <w:numId w:val="53"/>
        </w:numPr>
        <w:rPr>
          <w:ins w:id="801" w:author="Richard Haynes" w:date="2022-03-08T15:47:00Z"/>
        </w:rPr>
      </w:pPr>
      <w:ins w:id="802" w:author="Richard Haynes" w:date="2022-03-08T15:47:00Z">
        <w:r>
          <w:t>The necessity of using other drugs metabolised by CYP3A (or which induce or inhibit CYP3A) should be reviewed.</w:t>
        </w:r>
        <w:r>
          <w:rPr>
            <w:rStyle w:val="FootnoteReference"/>
          </w:rPr>
          <w:footnoteReference w:id="22"/>
        </w:r>
        <w:r>
          <w:t xml:space="preserve"> </w:t>
        </w:r>
      </w:ins>
    </w:p>
    <w:p w14:paraId="34D04726" w14:textId="77777777" w:rsidR="00B66772" w:rsidRDefault="00B66772" w:rsidP="00B66772">
      <w:pPr>
        <w:pStyle w:val="ListParagraph"/>
        <w:numPr>
          <w:ilvl w:val="0"/>
          <w:numId w:val="53"/>
        </w:numPr>
        <w:rPr>
          <w:ins w:id="808" w:author="Richard Haynes" w:date="2022-03-08T15:47:00Z"/>
        </w:rPr>
      </w:pPr>
      <w:ins w:id="809" w:author="Richard Haynes" w:date="2022-03-08T15:47:00Z">
        <w:del w:id="810" w:author="Richard Haynes" w:date="2022-02-02T08:50:00Z">
          <w:r w:rsidDel="00641BA0">
            <w:delText xml:space="preserve">It </w:delText>
          </w:r>
        </w:del>
        <w:del w:id="811" w:author="Richard Haynes" w:date="2022-02-07T18:14:00Z">
          <w:r w:rsidDel="000701BE">
            <w:delText xml:space="preserve">may </w:delText>
          </w:r>
        </w:del>
        <w:del w:id="812" w:author="Richard Haynes" w:date="2022-02-02T08:50:00Z">
          <w:r w:rsidDel="00641BA0">
            <w:delText xml:space="preserve">be </w:delText>
          </w:r>
        </w:del>
        <w:del w:id="813" w:author="Richard Haynes" w:date="2022-02-07T18:14:00Z">
          <w:r w:rsidDel="000701BE">
            <w:delText>appropriate to temporarily withhold such drugs while receiving Paxlovid or consider alternatives.</w:delText>
          </w:r>
        </w:del>
      </w:ins>
    </w:p>
    <w:p w14:paraId="35465FB6" w14:textId="77777777" w:rsidR="00B66772" w:rsidRDefault="00B66772" w:rsidP="00B66772">
      <w:pPr>
        <w:pStyle w:val="ListParagraph"/>
        <w:numPr>
          <w:ilvl w:val="0"/>
          <w:numId w:val="53"/>
        </w:numPr>
        <w:rPr>
          <w:ins w:id="814" w:author="Richard Haynes" w:date="2022-03-08T15:47:00Z"/>
        </w:rPr>
      </w:pPr>
      <w:ins w:id="815" w:author="Richard Haynes" w:date="2022-03-08T15:47:00Z">
        <w:r>
          <w:t>Patients with moderate renal impairment (</w:t>
        </w:r>
        <w:proofErr w:type="spellStart"/>
        <w:r>
          <w:t>eGFR</w:t>
        </w:r>
        <w:proofErr w:type="spellEnd"/>
        <w:r>
          <w:t xml:space="preserve"> ≥30 &lt;60 mL/min/1.73m</w:t>
        </w:r>
        <w:r w:rsidRPr="0026009E">
          <w:rPr>
            <w:vertAlign w:val="superscript"/>
          </w:rPr>
          <w:t>2</w:t>
        </w:r>
        <w:r>
          <w:t>) should receive 150/100 mg twice daily (</w:t>
        </w:r>
        <w:proofErr w:type="spellStart"/>
        <w:r>
          <w:t>ie</w:t>
        </w:r>
        <w:proofErr w:type="spellEnd"/>
        <w:r>
          <w:t xml:space="preserve">, one PF-07321332 tablet and one ritonavir tablet </w:t>
        </w:r>
        <w:r>
          <w:lastRenderedPageBreak/>
          <w:t xml:space="preserve">twice daily). Local pharmacists should remove one PF-07321332 tablet from each dose in the packet provided to the participant (see pharmacy manual at </w:t>
        </w:r>
        <w:r w:rsidRPr="00D232C9">
          <w:t xml:space="preserve">https://www.recoverytrial.net/for-site-staff/pharmacy </w:t>
        </w:r>
        <w:r>
          <w:t>for further detail).</w:t>
        </w:r>
      </w:ins>
    </w:p>
    <w:p w14:paraId="67D299F6" w14:textId="77777777" w:rsidR="00B66772" w:rsidRDefault="00B66772" w:rsidP="00B66772">
      <w:pPr>
        <w:autoSpaceDE/>
        <w:autoSpaceDN/>
        <w:adjustRightInd/>
        <w:contextualSpacing w:val="0"/>
        <w:rPr>
          <w:ins w:id="816" w:author="Richard Haynes" w:date="2022-03-08T15:47:00Z"/>
          <w:b/>
          <w:bCs w:val="0"/>
        </w:rPr>
      </w:pPr>
    </w:p>
    <w:p w14:paraId="236EC04D" w14:textId="15697233" w:rsidR="00030197" w:rsidRDefault="00B66772" w:rsidP="00B66772">
      <w:pPr>
        <w:autoSpaceDE/>
        <w:autoSpaceDN/>
        <w:adjustRightInd/>
        <w:contextualSpacing w:val="0"/>
        <w:rPr>
          <w:b/>
          <w:bCs w:val="0"/>
        </w:rPr>
      </w:pPr>
      <w:ins w:id="817" w:author="Richard Haynes" w:date="2022-03-08T15:47:00Z">
        <w:r>
          <w:t xml:space="preserve">Managing clinicians may consider if it is appropriate to temporarily withhold contraindicated concomitant medication while receiving </w:t>
        </w:r>
        <w:proofErr w:type="spellStart"/>
        <w:r>
          <w:t>Paxlovid</w:t>
        </w:r>
        <w:proofErr w:type="spellEnd"/>
        <w:r>
          <w:t xml:space="preserve"> or consider alternatives. The risks and benefits of doing so should be explained to the participant. Clear plans should be made about restarting such treatment and – if necessary – any checks that need to be made beforehand. These plans should be communicated to the participant and their general practitioner in the discharge summary.</w:t>
        </w:r>
      </w:ins>
      <w:del w:id="818" w:author="Richard Haynes" w:date="2022-02-02T09:27:00Z">
        <w:r w:rsidR="00030197" w:rsidDel="005127B3">
          <w:rPr>
            <w:b/>
            <w:bCs w:val="0"/>
          </w:rPr>
          <w:br w:type="page"/>
        </w:r>
      </w:del>
    </w:p>
    <w:p w14:paraId="2C97305F" w14:textId="77777777" w:rsidR="005A3F60" w:rsidRDefault="005A3F60" w:rsidP="00052E11">
      <w:pPr>
        <w:autoSpaceDE/>
        <w:autoSpaceDN/>
        <w:adjustRightInd/>
        <w:contextualSpacing w:val="0"/>
        <w:rPr>
          <w:ins w:id="819" w:author="Richard Haynes" w:date="2022-03-05T12:02:00Z"/>
          <w:b/>
          <w:bCs w:val="0"/>
        </w:rPr>
      </w:pPr>
    </w:p>
    <w:p w14:paraId="1A707346" w14:textId="168FFADA" w:rsidR="00052E11" w:rsidRDefault="00052E11" w:rsidP="00052E11">
      <w:pPr>
        <w:autoSpaceDE/>
        <w:autoSpaceDN/>
        <w:adjustRightInd/>
        <w:contextualSpacing w:val="0"/>
        <w:rPr>
          <w:b/>
          <w:bCs w:val="0"/>
        </w:rPr>
      </w:pPr>
      <w:proofErr w:type="spellStart"/>
      <w:r w:rsidRPr="009B53F7">
        <w:rPr>
          <w:b/>
          <w:bCs w:val="0"/>
        </w:rPr>
        <w:t>Baloxavir</w:t>
      </w:r>
      <w:proofErr w:type="spellEnd"/>
      <w:r w:rsidRPr="009B53F7">
        <w:rPr>
          <w:b/>
          <w:bCs w:val="0"/>
        </w:rPr>
        <w:t xml:space="preserve"> </w:t>
      </w:r>
      <w:proofErr w:type="spellStart"/>
      <w:r w:rsidRPr="009B53F7">
        <w:rPr>
          <w:b/>
          <w:bCs w:val="0"/>
        </w:rPr>
        <w:t>Marboxil</w:t>
      </w:r>
      <w:proofErr w:type="spellEnd"/>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t xml:space="preserve">Known hypersensitivity to </w:t>
      </w:r>
      <w:proofErr w:type="spellStart"/>
      <w:r w:rsidRPr="00FC7B7C">
        <w:t>baloxavir</w:t>
      </w:r>
      <w:proofErr w:type="spellEnd"/>
      <w:r w:rsidRPr="00FC7B7C">
        <w:t xml:space="preserve"> </w:t>
      </w:r>
      <w:proofErr w:type="spellStart"/>
      <w:r w:rsidRPr="00FC7B7C">
        <w:t>marboxil</w:t>
      </w:r>
      <w:proofErr w:type="spellEnd"/>
      <w:r w:rsidRPr="00FC7B7C">
        <w:t xml:space="preserve">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proofErr w:type="spellStart"/>
      <w:r w:rsidRPr="00896E31">
        <w:rPr>
          <w:rFonts w:eastAsia="Times New Roman"/>
          <w:bCs w:val="0"/>
          <w:color w:val="auto"/>
        </w:rPr>
        <w:t>baloxavir</w:t>
      </w:r>
      <w:proofErr w:type="spellEnd"/>
      <w:r w:rsidRPr="00896E31">
        <w:rPr>
          <w:rFonts w:eastAsia="Times New Roman"/>
          <w:bCs w:val="0"/>
          <w:color w:val="auto"/>
        </w:rPr>
        <w:t xml:space="preserve"> </w:t>
      </w:r>
      <w:proofErr w:type="spellStart"/>
      <w:r w:rsidRPr="00896E31">
        <w:rPr>
          <w:rFonts w:eastAsia="Times New Roman"/>
          <w:bCs w:val="0"/>
          <w:color w:val="auto"/>
        </w:rPr>
        <w:t>marboxil</w:t>
      </w:r>
      <w:proofErr w:type="spellEnd"/>
      <w:r w:rsidRPr="00896E31">
        <w:rPr>
          <w:rFonts w:eastAsia="Times New Roman"/>
          <w:bCs w:val="0"/>
          <w:color w:val="auto"/>
        </w:rPr>
        <w:t xml:space="preserve">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proofErr w:type="spellStart"/>
      <w:r>
        <w:rPr>
          <w:b/>
          <w:bCs w:val="0"/>
        </w:rPr>
        <w:t>Oseltamivir</w:t>
      </w:r>
      <w:proofErr w:type="spellEnd"/>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proofErr w:type="spellStart"/>
      <w:r>
        <w:t>oseltamivir</w:t>
      </w:r>
      <w:proofErr w:type="spellEnd"/>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proofErr w:type="spellStart"/>
      <w:r>
        <w:rPr>
          <w:rFonts w:eastAsia="Times New Roman"/>
          <w:bCs w:val="0"/>
          <w:color w:val="auto"/>
        </w:rPr>
        <w:t>oseltamivir</w:t>
      </w:r>
      <w:proofErr w:type="spellEnd"/>
      <w:r>
        <w:rPr>
          <w:rFonts w:eastAsia="Times New Roman"/>
          <w:bCs w:val="0"/>
          <w:color w:val="auto"/>
        </w:rPr>
        <w:t xml:space="preserve"> </w:t>
      </w:r>
      <w:r w:rsidRPr="00896E31">
        <w:rPr>
          <w:rFonts w:eastAsia="Times New Roman"/>
          <w:bCs w:val="0"/>
          <w:color w:val="auto"/>
        </w:rPr>
        <w:t>for the current influenza infection</w:t>
      </w: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proofErr w:type="spellStart"/>
      <w:r w:rsidRPr="00633320">
        <w:rPr>
          <w:rFonts w:eastAsia="Times New Roman"/>
        </w:rPr>
        <w:t>eGFR</w:t>
      </w:r>
      <w:proofErr w:type="spellEnd"/>
      <w:r w:rsidRPr="00633320">
        <w:rPr>
          <w:rFonts w:eastAsia="Times New Roman"/>
        </w:rPr>
        <w:t xml:space="preserve">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proofErr w:type="spellStart"/>
      <w:r>
        <w:rPr>
          <w:rFonts w:eastAsia="Times New Roman"/>
        </w:rPr>
        <w:t>eGFR</w:t>
      </w:r>
      <w:proofErr w:type="spellEnd"/>
      <w:r>
        <w:rPr>
          <w:rFonts w:eastAsia="Times New Roman"/>
        </w:rPr>
        <w:t xml:space="preserve">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proofErr w:type="spellStart"/>
      <w:r w:rsidRPr="00633320">
        <w:rPr>
          <w:rFonts w:eastAsia="Times New Roman"/>
        </w:rPr>
        <w:t>eGFR</w:t>
      </w:r>
      <w:proofErr w:type="spellEnd"/>
      <w:r w:rsidRPr="00633320">
        <w:rPr>
          <w:rFonts w:eastAsia="Times New Roman"/>
        </w:rPr>
        <w:t xml:space="preserve">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8F2EC2">
      <w:pPr>
        <w:pStyle w:val="Heading2"/>
      </w:pPr>
      <w:bookmarkStart w:id="820" w:name="_Toc38099280"/>
      <w:bookmarkStart w:id="821" w:name="_Ref50472190"/>
      <w:bookmarkStart w:id="822" w:name="_Ref53515449"/>
      <w:bookmarkStart w:id="823" w:name="_Toc44674877"/>
      <w:bookmarkStart w:id="824" w:name="_Toc97376117"/>
      <w:bookmarkStart w:id="825" w:name="_Toc37107326"/>
      <w:r w:rsidRPr="00633320">
        <w:lastRenderedPageBreak/>
        <w:t xml:space="preserve">Appendix </w:t>
      </w:r>
      <w:r w:rsidR="004D7874" w:rsidRPr="00633320">
        <w:t>3</w:t>
      </w:r>
      <w:r w:rsidR="00DB6908" w:rsidRPr="00633320">
        <w:t xml:space="preserve">: </w:t>
      </w:r>
      <w:proofErr w:type="spellStart"/>
      <w:r w:rsidR="00DB6908" w:rsidRPr="00633320">
        <w:t>Paediatric</w:t>
      </w:r>
      <w:proofErr w:type="spellEnd"/>
      <w:r w:rsidR="00DB6908" w:rsidRPr="00633320">
        <w:t xml:space="preserve"> dosing information</w:t>
      </w:r>
      <w:bookmarkEnd w:id="820"/>
      <w:bookmarkEnd w:id="821"/>
      <w:bookmarkEnd w:id="822"/>
      <w:bookmarkEnd w:id="823"/>
      <w:bookmarkEnd w:id="824"/>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b/>
          <w:color w:val="auto"/>
        </w:rPr>
      </w:pPr>
      <w:bookmarkStart w:id="826" w:name="_Toc38099281"/>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p>
    <w:p w14:paraId="3E38819A" w14:textId="77777777" w:rsidR="00456322" w:rsidRPr="00633320" w:rsidRDefault="00456322" w:rsidP="00456322">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b/>
                <w:color w:val="auto"/>
                <w:sz w:val="20"/>
                <w:szCs w:val="20"/>
              </w:rPr>
            </w:pPr>
            <w:r w:rsidRPr="00633320">
              <w:rPr>
                <w:b/>
                <w:color w:val="auto"/>
                <w:sz w:val="20"/>
                <w:szCs w:val="20"/>
              </w:rPr>
              <w:t xml:space="preserve">Weight </w:t>
            </w:r>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b/>
                <w:color w:val="auto"/>
                <w:sz w:val="20"/>
                <w:szCs w:val="20"/>
              </w:rPr>
            </w:pPr>
            <w:r w:rsidRPr="00633320">
              <w:rPr>
                <w:b/>
                <w:color w:val="auto"/>
                <w:sz w:val="20"/>
                <w:szCs w:val="20"/>
              </w:rPr>
              <w:t>Dose</w:t>
            </w:r>
          </w:p>
        </w:tc>
      </w:tr>
      <w:tr w:rsidR="00456322" w:rsidRPr="00633320" w14:paraId="3BBC3D21" w14:textId="77777777" w:rsidTr="00145CC9">
        <w:trPr>
          <w:trHeight w:val="397"/>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color w:val="auto"/>
                <w:sz w:val="20"/>
                <w:szCs w:val="20"/>
              </w:rPr>
            </w:pPr>
            <w:r w:rsidRPr="00633320">
              <w:rPr>
                <w:color w:val="auto"/>
                <w:sz w:val="20"/>
                <w:szCs w:val="20"/>
              </w:rPr>
              <w:t>-</w:t>
            </w:r>
          </w:p>
        </w:tc>
      </w:tr>
      <w:tr w:rsidR="00456322" w:rsidRPr="00633320" w14:paraId="6EDAB59F" w14:textId="77777777" w:rsidTr="00145CC9">
        <w:trPr>
          <w:trHeight w:val="567"/>
        </w:trPr>
        <w:tc>
          <w:tcPr>
            <w:tcW w:w="2552" w:type="dxa"/>
            <w:vMerge w:val="restart"/>
            <w:tcBorders>
              <w:top w:val="single" w:sz="18" w:space="0" w:color="auto"/>
              <w:left w:val="nil"/>
            </w:tcBorders>
          </w:tcPr>
          <w:p w14:paraId="3F81EF95" w14:textId="3B562525" w:rsidR="00456322" w:rsidRPr="00633320" w:rsidRDefault="00456322" w:rsidP="00145CC9">
            <w:pPr>
              <w:rPr>
                <w:b/>
                <w:bCs w:val="0"/>
                <w:color w:val="auto"/>
                <w:sz w:val="20"/>
                <w:szCs w:val="20"/>
              </w:rPr>
            </w:pPr>
            <w:proofErr w:type="spellStart"/>
            <w:r>
              <w:rPr>
                <w:b/>
                <w:color w:val="auto"/>
                <w:sz w:val="20"/>
                <w:szCs w:val="20"/>
              </w:rPr>
              <w:t>Sotrovimab</w:t>
            </w:r>
            <w:proofErr w:type="spellEnd"/>
          </w:p>
        </w:tc>
        <w:tc>
          <w:tcPr>
            <w:tcW w:w="1838" w:type="dxa"/>
            <w:vMerge w:val="restart"/>
            <w:tcBorders>
              <w:top w:val="single" w:sz="18" w:space="0" w:color="auto"/>
            </w:tcBorders>
          </w:tcPr>
          <w:p w14:paraId="76D103BD" w14:textId="77777777" w:rsidR="00456322" w:rsidRPr="00633320" w:rsidRDefault="00456322" w:rsidP="00145CC9">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color w:val="auto"/>
                <w:sz w:val="20"/>
                <w:szCs w:val="20"/>
              </w:rPr>
            </w:pPr>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p>
        </w:tc>
      </w:tr>
      <w:tr w:rsidR="00456322" w:rsidRPr="00633320" w14:paraId="48D8F975" w14:textId="77777777" w:rsidTr="00456322">
        <w:trPr>
          <w:trHeight w:val="595"/>
        </w:trPr>
        <w:tc>
          <w:tcPr>
            <w:tcW w:w="2552" w:type="dxa"/>
            <w:vMerge/>
            <w:tcBorders>
              <w:left w:val="nil"/>
            </w:tcBorders>
          </w:tcPr>
          <w:p w14:paraId="577677D1" w14:textId="77777777" w:rsidR="00456322" w:rsidRPr="00633320" w:rsidRDefault="00456322" w:rsidP="00145CC9">
            <w:pPr>
              <w:rPr>
                <w:color w:val="auto"/>
                <w:sz w:val="20"/>
                <w:szCs w:val="20"/>
              </w:rPr>
            </w:pPr>
          </w:p>
        </w:tc>
        <w:tc>
          <w:tcPr>
            <w:tcW w:w="1838" w:type="dxa"/>
            <w:vMerge/>
          </w:tcPr>
          <w:p w14:paraId="76DF6BDB"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color w:val="auto"/>
                <w:sz w:val="20"/>
                <w:szCs w:val="20"/>
              </w:rPr>
            </w:pPr>
            <w:r>
              <w:rPr>
                <w:color w:val="auto"/>
                <w:sz w:val="20"/>
                <w:szCs w:val="20"/>
              </w:rPr>
              <w:t>&lt;4</w:t>
            </w:r>
            <w:r w:rsidRPr="00633320">
              <w:rPr>
                <w:color w:val="auto"/>
                <w:sz w:val="20"/>
                <w:szCs w:val="20"/>
              </w:rPr>
              <w:t>0 kg</w:t>
            </w:r>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color w:val="auto"/>
                <w:sz w:val="20"/>
                <w:szCs w:val="20"/>
              </w:rPr>
            </w:pPr>
            <w:r>
              <w:rPr>
                <w:color w:val="auto"/>
                <w:sz w:val="20"/>
                <w:szCs w:val="20"/>
              </w:rPr>
              <w:t>Excluded regardless of age</w:t>
            </w:r>
          </w:p>
        </w:tc>
      </w:tr>
      <w:tr w:rsidR="00456322" w:rsidRPr="00633320" w14:paraId="436A1FFA" w14:textId="77777777" w:rsidTr="00456322">
        <w:trPr>
          <w:trHeight w:val="703"/>
        </w:trPr>
        <w:tc>
          <w:tcPr>
            <w:tcW w:w="2552" w:type="dxa"/>
            <w:vMerge/>
            <w:tcBorders>
              <w:left w:val="nil"/>
              <w:bottom w:val="single" w:sz="4" w:space="0" w:color="auto"/>
            </w:tcBorders>
          </w:tcPr>
          <w:p w14:paraId="46E6D88B" w14:textId="77777777" w:rsidR="00456322" w:rsidRPr="00633320" w:rsidRDefault="00456322" w:rsidP="00145CC9">
            <w:pPr>
              <w:rPr>
                <w:color w:val="auto"/>
                <w:sz w:val="20"/>
                <w:szCs w:val="20"/>
              </w:rPr>
            </w:pPr>
          </w:p>
        </w:tc>
        <w:tc>
          <w:tcPr>
            <w:tcW w:w="1838" w:type="dxa"/>
            <w:vMerge/>
          </w:tcPr>
          <w:p w14:paraId="210E1A93"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color w:val="auto"/>
                <w:sz w:val="20"/>
                <w:szCs w:val="20"/>
              </w:rPr>
            </w:pPr>
            <w:r w:rsidRPr="00633320">
              <w:rPr>
                <w:rFonts w:cstheme="minorHAnsi"/>
                <w:color w:val="auto"/>
                <w:sz w:val="20"/>
                <w:szCs w:val="20"/>
              </w:rPr>
              <w:t>≥</w:t>
            </w:r>
            <w:r>
              <w:rPr>
                <w:rFonts w:cstheme="minorHAnsi"/>
                <w:color w:val="auto"/>
                <w:sz w:val="20"/>
                <w:szCs w:val="20"/>
              </w:rPr>
              <w:t>40</w:t>
            </w:r>
            <w:r w:rsidRPr="00633320">
              <w:rPr>
                <w:color w:val="auto"/>
                <w:sz w:val="20"/>
                <w:szCs w:val="20"/>
              </w:rPr>
              <w:t xml:space="preserve"> kg</w:t>
            </w:r>
          </w:p>
        </w:tc>
        <w:tc>
          <w:tcPr>
            <w:tcW w:w="4110" w:type="dxa"/>
            <w:tcBorders>
              <w:top w:val="single" w:sz="4" w:space="0" w:color="auto"/>
              <w:bottom w:val="single" w:sz="4" w:space="0" w:color="auto"/>
              <w:right w:val="nil"/>
            </w:tcBorders>
          </w:tcPr>
          <w:p w14:paraId="247BFB73" w14:textId="3D403AEC" w:rsidR="00456322" w:rsidRPr="00633320" w:rsidRDefault="007C3378" w:rsidP="00F00E08">
            <w:pPr>
              <w:rPr>
                <w:color w:val="auto"/>
                <w:sz w:val="20"/>
                <w:szCs w:val="20"/>
              </w:rPr>
            </w:pPr>
            <w:r>
              <w:rPr>
                <w:color w:val="auto"/>
                <w:sz w:val="20"/>
                <w:szCs w:val="20"/>
              </w:rPr>
              <w:t>10</w:t>
            </w:r>
            <w:r w:rsidR="00456322">
              <w:rPr>
                <w:color w:val="auto"/>
                <w:sz w:val="20"/>
                <w:szCs w:val="20"/>
              </w:rPr>
              <w:t xml:space="preserve">00 mg intravenous in </w:t>
            </w:r>
            <w:r>
              <w:rPr>
                <w:color w:val="auto"/>
                <w:sz w:val="20"/>
                <w:szCs w:val="20"/>
              </w:rPr>
              <w:t>1</w:t>
            </w:r>
            <w:r w:rsidR="00456322">
              <w:rPr>
                <w:color w:val="auto"/>
                <w:sz w:val="20"/>
                <w:szCs w:val="20"/>
              </w:rPr>
              <w:t xml:space="preserve">00 mL of 0.9% </w:t>
            </w:r>
            <w:proofErr w:type="spellStart"/>
            <w:r w:rsidR="00456322">
              <w:rPr>
                <w:color w:val="auto"/>
                <w:sz w:val="20"/>
                <w:szCs w:val="20"/>
              </w:rPr>
              <w:t>NaCl</w:t>
            </w:r>
            <w:proofErr w:type="spellEnd"/>
            <w:r w:rsidR="00456322">
              <w:rPr>
                <w:color w:val="auto"/>
                <w:sz w:val="20"/>
                <w:szCs w:val="20"/>
              </w:rPr>
              <w:t xml:space="preserve"> or </w:t>
            </w:r>
            <w:r w:rsidR="00F00E08">
              <w:rPr>
                <w:color w:val="auto"/>
                <w:sz w:val="20"/>
                <w:szCs w:val="20"/>
              </w:rPr>
              <w:t>5% dextrose</w:t>
            </w:r>
            <w:r w:rsidR="00456322">
              <w:rPr>
                <w:color w:val="auto"/>
                <w:sz w:val="20"/>
                <w:szCs w:val="20"/>
              </w:rPr>
              <w:t xml:space="preserve"> over 1 hour</w:t>
            </w:r>
          </w:p>
        </w:tc>
      </w:tr>
    </w:tbl>
    <w:p w14:paraId="2BABD541" w14:textId="77777777" w:rsidR="00456322" w:rsidRDefault="00456322" w:rsidP="00E908A7">
      <w:pPr>
        <w:tabs>
          <w:tab w:val="left" w:pos="2662"/>
        </w:tabs>
        <w:rPr>
          <w:b/>
          <w:color w:val="auto"/>
        </w:rPr>
      </w:pPr>
    </w:p>
    <w:p w14:paraId="1980D7E3" w14:textId="77777777" w:rsidR="00456322" w:rsidRDefault="00456322" w:rsidP="00E908A7">
      <w:pPr>
        <w:tabs>
          <w:tab w:val="left" w:pos="2662"/>
        </w:tabs>
        <w:rPr>
          <w:b/>
          <w:color w:val="auto"/>
        </w:rPr>
      </w:pPr>
    </w:p>
    <w:p w14:paraId="626D500B" w14:textId="6A02A2BA" w:rsidR="00E908A7" w:rsidRPr="00633320" w:rsidDel="005A3F60" w:rsidRDefault="00CF37F5" w:rsidP="00E908A7">
      <w:pPr>
        <w:tabs>
          <w:tab w:val="left" w:pos="2662"/>
        </w:tabs>
        <w:rPr>
          <w:del w:id="827" w:author="Richard Haynes" w:date="2022-03-05T12:03:00Z"/>
          <w:b/>
          <w:color w:val="auto"/>
        </w:rPr>
      </w:pPr>
      <w:del w:id="828" w:author="Richard Haynes" w:date="2022-03-05T12:03:00Z">
        <w:r w:rsidDel="005A3F60">
          <w:rPr>
            <w:b/>
            <w:color w:val="auto"/>
          </w:rPr>
          <w:delText>R</w:delText>
        </w:r>
        <w:r w:rsidR="00E908A7" w:rsidRPr="00633320" w:rsidDel="005A3F60">
          <w:rPr>
            <w:b/>
            <w:color w:val="auto"/>
          </w:rPr>
          <w:delText>andomisation</w:delText>
        </w:r>
        <w:r w:rsidDel="005A3F60">
          <w:rPr>
            <w:b/>
            <w:color w:val="auto"/>
          </w:rPr>
          <w:delText xml:space="preserve"> of children with PIMS-TS</w:delText>
        </w:r>
        <w:r w:rsidR="00E908A7" w:rsidRPr="00633320" w:rsidDel="005A3F60">
          <w:rPr>
            <w:b/>
            <w:color w:val="auto"/>
          </w:rPr>
          <w:delText xml:space="preserve"> (Patients &lt; 1 year of age will </w:delText>
        </w:r>
        <w:r w:rsidR="00E908A7" w:rsidRPr="00633320" w:rsidDel="005A3F60">
          <w:rPr>
            <w:b/>
            <w:color w:val="auto"/>
            <w:u w:val="single"/>
          </w:rPr>
          <w:delText>NOT</w:delText>
        </w:r>
        <w:r w:rsidR="00E908A7" w:rsidRPr="00633320" w:rsidDel="005A3F60">
          <w:rPr>
            <w:b/>
            <w:color w:val="auto"/>
          </w:rPr>
          <w:delText xml:space="preserve"> be eligible)</w:delText>
        </w:r>
      </w:del>
    </w:p>
    <w:p w14:paraId="16A4AC89" w14:textId="0229B222" w:rsidR="00E908A7" w:rsidRPr="00633320" w:rsidDel="005A3F60" w:rsidRDefault="00E908A7" w:rsidP="00E908A7">
      <w:pPr>
        <w:tabs>
          <w:tab w:val="left" w:pos="2662"/>
        </w:tabs>
        <w:rPr>
          <w:del w:id="829" w:author="Richard Haynes" w:date="2022-03-05T12:03:00Z"/>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rsidDel="005A3F60" w14:paraId="17C85F4B" w14:textId="0CDD621D" w:rsidTr="00456322">
        <w:trPr>
          <w:trHeight w:val="454"/>
          <w:del w:id="830" w:author="Richard Haynes" w:date="2022-03-05T12:03:00Z"/>
        </w:trPr>
        <w:tc>
          <w:tcPr>
            <w:tcW w:w="2552" w:type="dxa"/>
            <w:tcBorders>
              <w:top w:val="single" w:sz="18" w:space="0" w:color="auto"/>
              <w:left w:val="nil"/>
              <w:bottom w:val="single" w:sz="18" w:space="0" w:color="auto"/>
            </w:tcBorders>
            <w:shd w:val="clear" w:color="auto" w:fill="D9D9D9" w:themeFill="background1" w:themeFillShade="D9"/>
          </w:tcPr>
          <w:p w14:paraId="467BC4E2" w14:textId="5F6A667D" w:rsidR="00E908A7" w:rsidRPr="00633320" w:rsidDel="005A3F60" w:rsidRDefault="00E908A7" w:rsidP="00AE40BB">
            <w:pPr>
              <w:rPr>
                <w:del w:id="831" w:author="Richard Haynes" w:date="2022-03-05T12:03:00Z"/>
                <w:b/>
                <w:color w:val="auto"/>
                <w:sz w:val="20"/>
                <w:szCs w:val="20"/>
              </w:rPr>
            </w:pPr>
            <w:del w:id="832" w:author="Richard Haynes" w:date="2022-03-05T12:03:00Z">
              <w:r w:rsidRPr="00633320" w:rsidDel="005A3F60">
                <w:rPr>
                  <w:b/>
                  <w:color w:val="auto"/>
                  <w:sz w:val="20"/>
                  <w:szCs w:val="20"/>
                </w:rPr>
                <w:delText>Arm</w:delText>
              </w:r>
            </w:del>
          </w:p>
        </w:tc>
        <w:tc>
          <w:tcPr>
            <w:tcW w:w="1838" w:type="dxa"/>
            <w:tcBorders>
              <w:top w:val="single" w:sz="18" w:space="0" w:color="auto"/>
              <w:bottom w:val="single" w:sz="18" w:space="0" w:color="auto"/>
            </w:tcBorders>
            <w:shd w:val="clear" w:color="auto" w:fill="D9D9D9" w:themeFill="background1" w:themeFillShade="D9"/>
          </w:tcPr>
          <w:p w14:paraId="153CE606" w14:textId="39404C02" w:rsidR="00E908A7" w:rsidRPr="00633320" w:rsidDel="005A3F60" w:rsidRDefault="00E908A7" w:rsidP="00AE40BB">
            <w:pPr>
              <w:rPr>
                <w:del w:id="833" w:author="Richard Haynes" w:date="2022-03-05T12:03:00Z"/>
                <w:b/>
                <w:color w:val="auto"/>
                <w:sz w:val="20"/>
                <w:szCs w:val="20"/>
              </w:rPr>
            </w:pPr>
            <w:del w:id="834" w:author="Richard Haynes" w:date="2022-03-05T12:03:00Z">
              <w:r w:rsidRPr="00633320" w:rsidDel="005A3F60">
                <w:rPr>
                  <w:b/>
                  <w:color w:val="auto"/>
                  <w:sz w:val="20"/>
                  <w:szCs w:val="20"/>
                </w:rPr>
                <w:delText>Route</w:delText>
              </w:r>
            </w:del>
          </w:p>
        </w:tc>
        <w:tc>
          <w:tcPr>
            <w:tcW w:w="1139" w:type="dxa"/>
            <w:tcBorders>
              <w:top w:val="single" w:sz="18" w:space="0" w:color="auto"/>
              <w:bottom w:val="single" w:sz="18" w:space="0" w:color="auto"/>
            </w:tcBorders>
            <w:shd w:val="clear" w:color="auto" w:fill="D9D9D9" w:themeFill="background1" w:themeFillShade="D9"/>
          </w:tcPr>
          <w:p w14:paraId="5C513870" w14:textId="0B53E4ED" w:rsidR="00E908A7" w:rsidRPr="00633320" w:rsidDel="005A3F60" w:rsidRDefault="00E908A7" w:rsidP="00193FA7">
            <w:pPr>
              <w:rPr>
                <w:del w:id="835" w:author="Richard Haynes" w:date="2022-03-05T12:03:00Z"/>
                <w:b/>
                <w:color w:val="auto"/>
                <w:sz w:val="20"/>
                <w:szCs w:val="20"/>
              </w:rPr>
            </w:pPr>
            <w:del w:id="836" w:author="Richard Haynes" w:date="2022-03-05T12:03:00Z">
              <w:r w:rsidRPr="00633320" w:rsidDel="005A3F60">
                <w:rPr>
                  <w:b/>
                  <w:color w:val="auto"/>
                  <w:sz w:val="20"/>
                  <w:szCs w:val="20"/>
                </w:rPr>
                <w:delText>Weight</w:delText>
              </w:r>
              <w:r w:rsidR="0003198C" w:rsidRPr="00633320" w:rsidDel="005A3F60">
                <w:rPr>
                  <w:b/>
                  <w:color w:val="auto"/>
                  <w:sz w:val="20"/>
                  <w:szCs w:val="20"/>
                </w:rPr>
                <w:delText xml:space="preserve"> </w:delText>
              </w:r>
            </w:del>
          </w:p>
        </w:tc>
        <w:tc>
          <w:tcPr>
            <w:tcW w:w="4110" w:type="dxa"/>
            <w:tcBorders>
              <w:top w:val="single" w:sz="18" w:space="0" w:color="auto"/>
              <w:bottom w:val="single" w:sz="18" w:space="0" w:color="auto"/>
              <w:right w:val="nil"/>
            </w:tcBorders>
            <w:shd w:val="clear" w:color="auto" w:fill="D9D9D9" w:themeFill="background1" w:themeFillShade="D9"/>
          </w:tcPr>
          <w:p w14:paraId="32EF0CBC" w14:textId="15AC44F0" w:rsidR="00E908A7" w:rsidRPr="00633320" w:rsidDel="005A3F60" w:rsidRDefault="00E908A7" w:rsidP="00AE40BB">
            <w:pPr>
              <w:rPr>
                <w:del w:id="837" w:author="Richard Haynes" w:date="2022-03-05T12:03:00Z"/>
                <w:b/>
                <w:color w:val="auto"/>
                <w:sz w:val="20"/>
                <w:szCs w:val="20"/>
              </w:rPr>
            </w:pPr>
            <w:del w:id="838" w:author="Richard Haynes" w:date="2022-03-05T12:03:00Z">
              <w:r w:rsidRPr="00633320" w:rsidDel="005A3F60">
                <w:rPr>
                  <w:b/>
                  <w:color w:val="auto"/>
                  <w:sz w:val="20"/>
                  <w:szCs w:val="20"/>
                </w:rPr>
                <w:delText>Dose</w:delText>
              </w:r>
            </w:del>
          </w:p>
        </w:tc>
      </w:tr>
      <w:tr w:rsidR="008B7728" w:rsidRPr="00633320" w:rsidDel="005A3F60" w14:paraId="4FD5DEB9" w14:textId="42B73B8D" w:rsidTr="00EC1FFE">
        <w:trPr>
          <w:trHeight w:val="397"/>
          <w:del w:id="839" w:author="Richard Haynes" w:date="2022-03-05T12:03:00Z"/>
        </w:trPr>
        <w:tc>
          <w:tcPr>
            <w:tcW w:w="2552" w:type="dxa"/>
            <w:tcBorders>
              <w:top w:val="single" w:sz="18" w:space="0" w:color="auto"/>
              <w:left w:val="nil"/>
              <w:bottom w:val="single" w:sz="18" w:space="0" w:color="auto"/>
            </w:tcBorders>
            <w:vAlign w:val="center"/>
          </w:tcPr>
          <w:p w14:paraId="7CFC6F4C" w14:textId="22046953" w:rsidR="00E908A7" w:rsidRPr="00633320" w:rsidDel="005A3F60" w:rsidRDefault="00E908A7" w:rsidP="00AE40BB">
            <w:pPr>
              <w:rPr>
                <w:del w:id="840" w:author="Richard Haynes" w:date="2022-03-05T12:03:00Z"/>
                <w:b/>
                <w:color w:val="auto"/>
                <w:sz w:val="20"/>
                <w:szCs w:val="20"/>
              </w:rPr>
            </w:pPr>
            <w:del w:id="841" w:author="Richard Haynes" w:date="2022-03-05T12:03:00Z">
              <w:r w:rsidRPr="00633320" w:rsidDel="005A3F60">
                <w:rPr>
                  <w:b/>
                  <w:color w:val="auto"/>
                  <w:sz w:val="20"/>
                  <w:szCs w:val="20"/>
                </w:rPr>
                <w:delText>No additional treatment</w:delText>
              </w:r>
            </w:del>
          </w:p>
        </w:tc>
        <w:tc>
          <w:tcPr>
            <w:tcW w:w="1838" w:type="dxa"/>
            <w:tcBorders>
              <w:top w:val="single" w:sz="18" w:space="0" w:color="auto"/>
              <w:bottom w:val="single" w:sz="18" w:space="0" w:color="auto"/>
            </w:tcBorders>
            <w:vAlign w:val="center"/>
          </w:tcPr>
          <w:p w14:paraId="7B46B981" w14:textId="7D4BB075" w:rsidR="00E908A7" w:rsidRPr="00633320" w:rsidDel="005A3F60" w:rsidRDefault="00E908A7" w:rsidP="00AE40BB">
            <w:pPr>
              <w:rPr>
                <w:del w:id="842" w:author="Richard Haynes" w:date="2022-03-05T12:03:00Z"/>
                <w:color w:val="auto"/>
                <w:sz w:val="20"/>
                <w:szCs w:val="20"/>
              </w:rPr>
            </w:pPr>
            <w:del w:id="843" w:author="Richard Haynes" w:date="2022-03-05T12:03:00Z">
              <w:r w:rsidRPr="00633320" w:rsidDel="005A3F60">
                <w:rPr>
                  <w:color w:val="auto"/>
                  <w:sz w:val="20"/>
                  <w:szCs w:val="20"/>
                </w:rPr>
                <w:delText>-</w:delText>
              </w:r>
            </w:del>
          </w:p>
        </w:tc>
        <w:tc>
          <w:tcPr>
            <w:tcW w:w="1139" w:type="dxa"/>
            <w:tcBorders>
              <w:top w:val="single" w:sz="18" w:space="0" w:color="auto"/>
              <w:bottom w:val="single" w:sz="18" w:space="0" w:color="auto"/>
            </w:tcBorders>
            <w:vAlign w:val="center"/>
          </w:tcPr>
          <w:p w14:paraId="634796A7" w14:textId="0E67EDF5" w:rsidR="00E908A7" w:rsidRPr="00633320" w:rsidDel="005A3F60" w:rsidRDefault="00E908A7" w:rsidP="00AE40BB">
            <w:pPr>
              <w:rPr>
                <w:del w:id="844" w:author="Richard Haynes" w:date="2022-03-05T12:03:00Z"/>
                <w:color w:val="auto"/>
                <w:sz w:val="20"/>
                <w:szCs w:val="20"/>
              </w:rPr>
            </w:pPr>
            <w:del w:id="845" w:author="Richard Haynes" w:date="2022-03-05T12:03:00Z">
              <w:r w:rsidRPr="00633320" w:rsidDel="005A3F60">
                <w:rPr>
                  <w:color w:val="auto"/>
                  <w:sz w:val="20"/>
                  <w:szCs w:val="20"/>
                </w:rPr>
                <w:delText>-</w:delText>
              </w:r>
            </w:del>
          </w:p>
        </w:tc>
        <w:tc>
          <w:tcPr>
            <w:tcW w:w="4110" w:type="dxa"/>
            <w:tcBorders>
              <w:top w:val="single" w:sz="18" w:space="0" w:color="auto"/>
              <w:bottom w:val="single" w:sz="18" w:space="0" w:color="auto"/>
              <w:right w:val="nil"/>
            </w:tcBorders>
            <w:vAlign w:val="center"/>
          </w:tcPr>
          <w:p w14:paraId="4C6B6A32" w14:textId="2CEE080A" w:rsidR="00E908A7" w:rsidRPr="00633320" w:rsidDel="005A3F60" w:rsidRDefault="00E908A7" w:rsidP="00AE40BB">
            <w:pPr>
              <w:rPr>
                <w:del w:id="846" w:author="Richard Haynes" w:date="2022-03-05T12:03:00Z"/>
                <w:color w:val="auto"/>
                <w:sz w:val="20"/>
                <w:szCs w:val="20"/>
              </w:rPr>
            </w:pPr>
            <w:del w:id="847" w:author="Richard Haynes" w:date="2022-03-05T12:03:00Z">
              <w:r w:rsidRPr="00633320" w:rsidDel="005A3F60">
                <w:rPr>
                  <w:color w:val="auto"/>
                  <w:sz w:val="20"/>
                  <w:szCs w:val="20"/>
                </w:rPr>
                <w:delText>-</w:delText>
              </w:r>
            </w:del>
          </w:p>
        </w:tc>
      </w:tr>
      <w:tr w:rsidR="008B7728" w:rsidRPr="00633320" w:rsidDel="005A3F60" w14:paraId="52D6B0C3" w14:textId="53D68668" w:rsidTr="00EC1FFE">
        <w:trPr>
          <w:trHeight w:val="567"/>
          <w:del w:id="848" w:author="Richard Haynes" w:date="2022-03-05T12:03:00Z"/>
        </w:trPr>
        <w:tc>
          <w:tcPr>
            <w:tcW w:w="2552" w:type="dxa"/>
            <w:vMerge w:val="restart"/>
            <w:tcBorders>
              <w:top w:val="single" w:sz="18" w:space="0" w:color="auto"/>
              <w:left w:val="nil"/>
            </w:tcBorders>
          </w:tcPr>
          <w:p w14:paraId="5ACE41E3" w14:textId="31999C84" w:rsidR="00E908A7" w:rsidRPr="00633320" w:rsidDel="005A3F60" w:rsidRDefault="00E908A7" w:rsidP="00AE40BB">
            <w:pPr>
              <w:rPr>
                <w:del w:id="849" w:author="Richard Haynes" w:date="2022-03-05T12:03:00Z"/>
                <w:b/>
                <w:bCs w:val="0"/>
                <w:color w:val="auto"/>
                <w:sz w:val="20"/>
                <w:szCs w:val="20"/>
              </w:rPr>
            </w:pPr>
            <w:del w:id="850" w:author="Richard Haynes" w:date="2022-03-05T12:03:00Z">
              <w:r w:rsidRPr="00633320" w:rsidDel="005A3F60">
                <w:rPr>
                  <w:b/>
                  <w:color w:val="auto"/>
                  <w:sz w:val="20"/>
                  <w:szCs w:val="20"/>
                </w:rPr>
                <w:delText>Tocilizumab</w:delText>
              </w:r>
            </w:del>
          </w:p>
        </w:tc>
        <w:tc>
          <w:tcPr>
            <w:tcW w:w="1838" w:type="dxa"/>
            <w:vMerge w:val="restart"/>
            <w:tcBorders>
              <w:top w:val="single" w:sz="18" w:space="0" w:color="auto"/>
            </w:tcBorders>
          </w:tcPr>
          <w:p w14:paraId="35C283C6" w14:textId="0B45FB56" w:rsidR="00E908A7" w:rsidRPr="00633320" w:rsidDel="005A3F60" w:rsidRDefault="00E908A7" w:rsidP="00AE40BB">
            <w:pPr>
              <w:rPr>
                <w:del w:id="851" w:author="Richard Haynes" w:date="2022-03-05T12:03:00Z"/>
                <w:color w:val="auto"/>
                <w:sz w:val="20"/>
                <w:szCs w:val="20"/>
              </w:rPr>
            </w:pPr>
            <w:del w:id="852" w:author="Richard Haynes" w:date="2022-03-05T12:03:00Z">
              <w:r w:rsidRPr="00633320" w:rsidDel="005A3F60">
                <w:rPr>
                  <w:color w:val="auto"/>
                  <w:sz w:val="20"/>
                  <w:szCs w:val="20"/>
                </w:rPr>
                <w:delText>Intravenous</w:delText>
              </w:r>
            </w:del>
          </w:p>
        </w:tc>
        <w:tc>
          <w:tcPr>
            <w:tcW w:w="5249" w:type="dxa"/>
            <w:gridSpan w:val="2"/>
            <w:tcBorders>
              <w:top w:val="single" w:sz="18" w:space="0" w:color="auto"/>
              <w:bottom w:val="single" w:sz="4" w:space="0" w:color="auto"/>
              <w:right w:val="nil"/>
            </w:tcBorders>
            <w:vAlign w:val="center"/>
          </w:tcPr>
          <w:p w14:paraId="02460266" w14:textId="096070DD" w:rsidR="00E908A7" w:rsidRPr="00633320" w:rsidDel="005A3F60" w:rsidRDefault="00E908A7" w:rsidP="00AE40BB">
            <w:pPr>
              <w:rPr>
                <w:del w:id="853" w:author="Richard Haynes" w:date="2022-03-05T12:03:00Z"/>
                <w:color w:val="auto"/>
                <w:sz w:val="20"/>
                <w:szCs w:val="20"/>
              </w:rPr>
            </w:pPr>
            <w:del w:id="854" w:author="Richard Haynes" w:date="2022-03-05T12:03:00Z">
              <w:r w:rsidRPr="00633320" w:rsidDel="005A3F60">
                <w:rPr>
                  <w:color w:val="auto"/>
                  <w:sz w:val="20"/>
                  <w:szCs w:val="20"/>
                </w:rPr>
                <w:delText>Infants &lt; 1 year excluded</w:delText>
              </w:r>
            </w:del>
          </w:p>
        </w:tc>
      </w:tr>
      <w:tr w:rsidR="008B7728" w:rsidRPr="00633320" w:rsidDel="005A3F60" w14:paraId="5965D5EA" w14:textId="2715F64B" w:rsidTr="00EC1FFE">
        <w:trPr>
          <w:trHeight w:val="1587"/>
          <w:del w:id="855" w:author="Richard Haynes" w:date="2022-03-05T12:03:00Z"/>
        </w:trPr>
        <w:tc>
          <w:tcPr>
            <w:tcW w:w="2552" w:type="dxa"/>
            <w:vMerge/>
            <w:tcBorders>
              <w:left w:val="nil"/>
            </w:tcBorders>
          </w:tcPr>
          <w:p w14:paraId="1147FB0B" w14:textId="67EF1F7E" w:rsidR="00E908A7" w:rsidRPr="00633320" w:rsidDel="005A3F60" w:rsidRDefault="00E908A7" w:rsidP="00AE40BB">
            <w:pPr>
              <w:rPr>
                <w:del w:id="856" w:author="Richard Haynes" w:date="2022-03-05T12:03:00Z"/>
                <w:color w:val="auto"/>
                <w:sz w:val="20"/>
                <w:szCs w:val="20"/>
              </w:rPr>
            </w:pPr>
          </w:p>
        </w:tc>
        <w:tc>
          <w:tcPr>
            <w:tcW w:w="1838" w:type="dxa"/>
            <w:vMerge/>
          </w:tcPr>
          <w:p w14:paraId="11768315" w14:textId="5B980B33" w:rsidR="00E908A7" w:rsidRPr="00633320" w:rsidDel="005A3F60" w:rsidRDefault="00E908A7" w:rsidP="00AE40BB">
            <w:pPr>
              <w:rPr>
                <w:del w:id="857" w:author="Richard Haynes" w:date="2022-03-05T12:03:00Z"/>
                <w:color w:val="auto"/>
                <w:sz w:val="20"/>
                <w:szCs w:val="20"/>
              </w:rPr>
            </w:pPr>
          </w:p>
        </w:tc>
        <w:tc>
          <w:tcPr>
            <w:tcW w:w="1139" w:type="dxa"/>
            <w:tcBorders>
              <w:top w:val="single" w:sz="4" w:space="0" w:color="auto"/>
              <w:bottom w:val="single" w:sz="4" w:space="0" w:color="auto"/>
            </w:tcBorders>
          </w:tcPr>
          <w:p w14:paraId="0A8F64F2" w14:textId="5D7DDCC6" w:rsidR="00E908A7" w:rsidRPr="00633320" w:rsidDel="005A3F60" w:rsidRDefault="00E908A7" w:rsidP="00AE40BB">
            <w:pPr>
              <w:rPr>
                <w:del w:id="858" w:author="Richard Haynes" w:date="2022-03-05T12:03:00Z"/>
                <w:color w:val="auto"/>
                <w:sz w:val="20"/>
                <w:szCs w:val="20"/>
              </w:rPr>
            </w:pPr>
            <w:del w:id="859" w:author="Richard Haynes" w:date="2022-03-05T12:03:00Z">
              <w:r w:rsidRPr="00633320" w:rsidDel="005A3F60">
                <w:rPr>
                  <w:color w:val="auto"/>
                  <w:sz w:val="20"/>
                  <w:szCs w:val="20"/>
                </w:rPr>
                <w:delText>&lt; 30 kg</w:delText>
              </w:r>
            </w:del>
          </w:p>
        </w:tc>
        <w:tc>
          <w:tcPr>
            <w:tcW w:w="4110" w:type="dxa"/>
            <w:tcBorders>
              <w:top w:val="single" w:sz="4" w:space="0" w:color="auto"/>
              <w:bottom w:val="single" w:sz="4" w:space="0" w:color="auto"/>
              <w:right w:val="nil"/>
            </w:tcBorders>
          </w:tcPr>
          <w:p w14:paraId="3A2040C0" w14:textId="428C8DBC" w:rsidR="00E908A7" w:rsidRPr="00633320" w:rsidDel="005A3F60" w:rsidRDefault="00E908A7" w:rsidP="00AE40BB">
            <w:pPr>
              <w:rPr>
                <w:del w:id="860" w:author="Richard Haynes" w:date="2022-03-05T12:03:00Z"/>
                <w:color w:val="auto"/>
                <w:sz w:val="20"/>
                <w:szCs w:val="20"/>
              </w:rPr>
            </w:pPr>
            <w:del w:id="861" w:author="Richard Haynes" w:date="2022-03-05T12:03:00Z">
              <w:r w:rsidRPr="00633320" w:rsidDel="005A3F60">
                <w:rPr>
                  <w:color w:val="auto"/>
                  <w:sz w:val="20"/>
                  <w:szCs w:val="20"/>
                </w:rPr>
                <w:delText>12 mg/kg</w:delText>
              </w:r>
            </w:del>
          </w:p>
          <w:p w14:paraId="0260DF5E" w14:textId="21A3E1B1" w:rsidR="00E908A7" w:rsidRPr="00633320" w:rsidDel="005A3F60" w:rsidRDefault="00E908A7" w:rsidP="00AE40BB">
            <w:pPr>
              <w:rPr>
                <w:del w:id="862" w:author="Richard Haynes" w:date="2022-03-05T12:03:00Z"/>
                <w:color w:val="auto"/>
                <w:sz w:val="20"/>
                <w:szCs w:val="20"/>
              </w:rPr>
            </w:pPr>
            <w:del w:id="863" w:author="Richard Haynes" w:date="2022-03-05T12:03:00Z">
              <w:r w:rsidRPr="00633320" w:rsidDel="005A3F60">
                <w:rPr>
                  <w:color w:val="auto"/>
                  <w:sz w:val="20"/>
                  <w:szCs w:val="20"/>
                </w:rPr>
                <w:delText xml:space="preserve">A second dose may be given </w:delText>
              </w:r>
              <w:r w:rsidRPr="00633320" w:rsidDel="005A3F60">
                <w:rPr>
                  <w:rFonts w:cstheme="minorHAnsi"/>
                  <w:color w:val="auto"/>
                  <w:sz w:val="20"/>
                  <w:szCs w:val="20"/>
                </w:rPr>
                <w:delText xml:space="preserve">≥12 and </w:delText>
              </w:r>
              <w:r w:rsidRPr="00633320" w:rsidDel="005A3F60">
                <w:rPr>
                  <w:rFonts w:ascii="Symbol" w:eastAsia="Symbol" w:hAnsi="Symbol" w:cs="Symbol"/>
                  <w:color w:val="auto"/>
                  <w:sz w:val="20"/>
                  <w:szCs w:val="20"/>
                </w:rPr>
                <w:delText></w:delText>
              </w:r>
              <w:r w:rsidRPr="00633320" w:rsidDel="005A3F60">
                <w:rPr>
                  <w:color w:val="auto"/>
                  <w:sz w:val="20"/>
                  <w:szCs w:val="20"/>
                </w:rPr>
                <w:delText xml:space="preserve">24 hours later if, in the opinion of the attending clinicians, the patient’s condition has not improved. </w:delText>
              </w:r>
            </w:del>
          </w:p>
        </w:tc>
      </w:tr>
      <w:tr w:rsidR="008B7728" w:rsidRPr="00633320" w:rsidDel="005A3F60" w14:paraId="7D155D4D" w14:textId="4EB632F6" w:rsidTr="00EC1FFE">
        <w:trPr>
          <w:trHeight w:val="1587"/>
          <w:del w:id="864" w:author="Richard Haynes" w:date="2022-03-05T12:03:00Z"/>
        </w:trPr>
        <w:tc>
          <w:tcPr>
            <w:tcW w:w="2552" w:type="dxa"/>
            <w:vMerge/>
            <w:tcBorders>
              <w:left w:val="nil"/>
              <w:bottom w:val="single" w:sz="4" w:space="0" w:color="auto"/>
            </w:tcBorders>
          </w:tcPr>
          <w:p w14:paraId="32CC57C4" w14:textId="109652CF" w:rsidR="00E908A7" w:rsidRPr="00633320" w:rsidDel="005A3F60" w:rsidRDefault="00E908A7" w:rsidP="00AE40BB">
            <w:pPr>
              <w:rPr>
                <w:del w:id="865" w:author="Richard Haynes" w:date="2022-03-05T12:03:00Z"/>
                <w:color w:val="auto"/>
                <w:sz w:val="20"/>
                <w:szCs w:val="20"/>
              </w:rPr>
            </w:pPr>
          </w:p>
        </w:tc>
        <w:tc>
          <w:tcPr>
            <w:tcW w:w="1838" w:type="dxa"/>
            <w:vMerge/>
          </w:tcPr>
          <w:p w14:paraId="644FB7F1" w14:textId="71F389D4" w:rsidR="00E908A7" w:rsidRPr="00633320" w:rsidDel="005A3F60" w:rsidRDefault="00E908A7" w:rsidP="00AE40BB">
            <w:pPr>
              <w:rPr>
                <w:del w:id="866" w:author="Richard Haynes" w:date="2022-03-05T12:03:00Z"/>
                <w:color w:val="auto"/>
                <w:sz w:val="20"/>
                <w:szCs w:val="20"/>
              </w:rPr>
            </w:pPr>
          </w:p>
        </w:tc>
        <w:tc>
          <w:tcPr>
            <w:tcW w:w="1139" w:type="dxa"/>
            <w:tcBorders>
              <w:top w:val="single" w:sz="4" w:space="0" w:color="auto"/>
              <w:bottom w:val="single" w:sz="4" w:space="0" w:color="auto"/>
            </w:tcBorders>
          </w:tcPr>
          <w:p w14:paraId="61508C2A" w14:textId="19964C48" w:rsidR="00E908A7" w:rsidRPr="00633320" w:rsidDel="005A3F60" w:rsidRDefault="00E908A7" w:rsidP="00AE40BB">
            <w:pPr>
              <w:rPr>
                <w:del w:id="867" w:author="Richard Haynes" w:date="2022-03-05T12:03:00Z"/>
                <w:color w:val="auto"/>
                <w:sz w:val="20"/>
                <w:szCs w:val="20"/>
              </w:rPr>
            </w:pPr>
            <w:del w:id="868" w:author="Richard Haynes" w:date="2022-03-05T12:03:00Z">
              <w:r w:rsidRPr="00633320" w:rsidDel="005A3F60">
                <w:rPr>
                  <w:rFonts w:cstheme="minorHAnsi"/>
                  <w:color w:val="auto"/>
                  <w:sz w:val="20"/>
                  <w:szCs w:val="20"/>
                </w:rPr>
                <w:delText xml:space="preserve">≥ </w:delText>
              </w:r>
              <w:r w:rsidRPr="00633320" w:rsidDel="005A3F60">
                <w:rPr>
                  <w:color w:val="auto"/>
                  <w:sz w:val="20"/>
                  <w:szCs w:val="20"/>
                </w:rPr>
                <w:delText>30 kg</w:delText>
              </w:r>
            </w:del>
          </w:p>
        </w:tc>
        <w:tc>
          <w:tcPr>
            <w:tcW w:w="4110" w:type="dxa"/>
            <w:tcBorders>
              <w:top w:val="single" w:sz="4" w:space="0" w:color="auto"/>
              <w:bottom w:val="single" w:sz="4" w:space="0" w:color="auto"/>
              <w:right w:val="nil"/>
            </w:tcBorders>
          </w:tcPr>
          <w:p w14:paraId="6A1E0B82" w14:textId="322518D5" w:rsidR="00E908A7" w:rsidRPr="00633320" w:rsidDel="005A3F60" w:rsidRDefault="00E908A7" w:rsidP="00AE40BB">
            <w:pPr>
              <w:rPr>
                <w:del w:id="869" w:author="Richard Haynes" w:date="2022-03-05T12:03:00Z"/>
                <w:color w:val="auto"/>
                <w:sz w:val="20"/>
                <w:szCs w:val="20"/>
              </w:rPr>
            </w:pPr>
            <w:del w:id="870" w:author="Richard Haynes" w:date="2022-03-05T12:03:00Z">
              <w:r w:rsidRPr="00633320" w:rsidDel="005A3F60">
                <w:rPr>
                  <w:color w:val="auto"/>
                  <w:sz w:val="20"/>
                  <w:szCs w:val="20"/>
                </w:rPr>
                <w:delText>8 mg/kg (max 800 mg)</w:delText>
              </w:r>
            </w:del>
          </w:p>
          <w:p w14:paraId="1DAC7BC8" w14:textId="53145964" w:rsidR="00E908A7" w:rsidRPr="00633320" w:rsidDel="005A3F60" w:rsidRDefault="00E908A7" w:rsidP="00AE40BB">
            <w:pPr>
              <w:rPr>
                <w:del w:id="871" w:author="Richard Haynes" w:date="2022-03-05T12:03:00Z"/>
                <w:color w:val="auto"/>
                <w:sz w:val="20"/>
                <w:szCs w:val="20"/>
              </w:rPr>
            </w:pPr>
            <w:del w:id="872" w:author="Richard Haynes" w:date="2022-03-05T12:03:00Z">
              <w:r w:rsidRPr="00633320" w:rsidDel="005A3F60">
                <w:rPr>
                  <w:color w:val="auto"/>
                  <w:sz w:val="20"/>
                  <w:szCs w:val="20"/>
                </w:rPr>
                <w:delText xml:space="preserve">A second dose may be given </w:delText>
              </w:r>
              <w:r w:rsidRPr="00633320" w:rsidDel="005A3F60">
                <w:rPr>
                  <w:rFonts w:cstheme="minorHAnsi"/>
                  <w:color w:val="auto"/>
                  <w:sz w:val="20"/>
                  <w:szCs w:val="20"/>
                </w:rPr>
                <w:delText xml:space="preserve">≥12 and </w:delText>
              </w:r>
              <w:r w:rsidRPr="00633320" w:rsidDel="005A3F60">
                <w:rPr>
                  <w:rFonts w:ascii="Symbol" w:eastAsia="Symbol" w:hAnsi="Symbol" w:cs="Symbol"/>
                  <w:color w:val="auto"/>
                  <w:sz w:val="20"/>
                  <w:szCs w:val="20"/>
                </w:rPr>
                <w:delText></w:delText>
              </w:r>
              <w:r w:rsidRPr="00633320" w:rsidDel="005A3F60">
                <w:rPr>
                  <w:color w:val="auto"/>
                  <w:sz w:val="20"/>
                  <w:szCs w:val="20"/>
                </w:rPr>
                <w:delText>24 hours later if, in the opinion of the attending clinicians, the patient’s condition has not improved.</w:delText>
              </w:r>
            </w:del>
          </w:p>
        </w:tc>
      </w:tr>
      <w:tr w:rsidR="00EC1FFE" w:rsidRPr="00633320" w:rsidDel="005A3F60" w14:paraId="16D30B3A" w14:textId="2D627821" w:rsidTr="00EC1FFE">
        <w:trPr>
          <w:trHeight w:val="680"/>
          <w:del w:id="873" w:author="Richard Haynes" w:date="2022-03-05T12:03:00Z"/>
        </w:trPr>
        <w:tc>
          <w:tcPr>
            <w:tcW w:w="2552" w:type="dxa"/>
            <w:vMerge w:val="restart"/>
            <w:tcBorders>
              <w:left w:val="nil"/>
            </w:tcBorders>
          </w:tcPr>
          <w:p w14:paraId="320DE13A" w14:textId="796B3543" w:rsidR="00A81581" w:rsidRPr="00A81581" w:rsidDel="005A3F60" w:rsidRDefault="00EC1FFE" w:rsidP="00A81581">
            <w:pPr>
              <w:rPr>
                <w:del w:id="874" w:author="Richard Haynes" w:date="2022-03-05T12:03:00Z"/>
                <w:sz w:val="20"/>
                <w:szCs w:val="20"/>
              </w:rPr>
            </w:pPr>
            <w:del w:id="875" w:author="Richard Haynes" w:date="2022-03-05T12:03:00Z">
              <w:r w:rsidRPr="00FA08CD" w:rsidDel="005A3F60">
                <w:rPr>
                  <w:b/>
                  <w:sz w:val="20"/>
                  <w:szCs w:val="20"/>
                </w:rPr>
                <w:delText>Anakinra</w:delText>
              </w:r>
            </w:del>
          </w:p>
          <w:p w14:paraId="0F1CEBD9" w14:textId="20E74088" w:rsidR="00A81581" w:rsidRPr="00A81581" w:rsidDel="005A3F60" w:rsidRDefault="00A81581" w:rsidP="00A81581">
            <w:pPr>
              <w:rPr>
                <w:del w:id="876" w:author="Richard Haynes" w:date="2022-03-05T12:03:00Z"/>
                <w:sz w:val="20"/>
                <w:szCs w:val="20"/>
              </w:rPr>
            </w:pPr>
          </w:p>
          <w:p w14:paraId="3B96B40E" w14:textId="62A3582D" w:rsidR="00A81581" w:rsidRPr="00A81581" w:rsidDel="005A3F60" w:rsidRDefault="00A81581" w:rsidP="00A81581">
            <w:pPr>
              <w:rPr>
                <w:del w:id="877" w:author="Richard Haynes" w:date="2022-03-05T12:03:00Z"/>
                <w:sz w:val="20"/>
                <w:szCs w:val="20"/>
              </w:rPr>
            </w:pPr>
          </w:p>
          <w:p w14:paraId="7EDE7DFC" w14:textId="2F7AAE16" w:rsidR="00A81581" w:rsidRPr="00A81581" w:rsidDel="005A3F60" w:rsidRDefault="00A81581" w:rsidP="00A81581">
            <w:pPr>
              <w:rPr>
                <w:del w:id="878" w:author="Richard Haynes" w:date="2022-03-05T12:03:00Z"/>
                <w:sz w:val="20"/>
                <w:szCs w:val="20"/>
              </w:rPr>
            </w:pPr>
          </w:p>
          <w:p w14:paraId="2480565D" w14:textId="10753F83" w:rsidR="00A81581" w:rsidRPr="00A81581" w:rsidDel="005A3F60" w:rsidRDefault="00A81581" w:rsidP="00A81581">
            <w:pPr>
              <w:rPr>
                <w:del w:id="879" w:author="Richard Haynes" w:date="2022-03-05T12:03:00Z"/>
                <w:sz w:val="20"/>
                <w:szCs w:val="20"/>
              </w:rPr>
            </w:pPr>
          </w:p>
          <w:p w14:paraId="66AA25F6" w14:textId="7D123CEF" w:rsidR="00EC1FFE" w:rsidRPr="00A81581" w:rsidDel="005A3F60" w:rsidRDefault="00EC1FFE" w:rsidP="00A81581">
            <w:pPr>
              <w:rPr>
                <w:del w:id="880" w:author="Richard Haynes" w:date="2022-03-05T12:03:00Z"/>
                <w:sz w:val="20"/>
                <w:szCs w:val="20"/>
              </w:rPr>
            </w:pPr>
          </w:p>
        </w:tc>
        <w:tc>
          <w:tcPr>
            <w:tcW w:w="1838" w:type="dxa"/>
            <w:vMerge w:val="restart"/>
          </w:tcPr>
          <w:p w14:paraId="4B2E562A" w14:textId="26170231" w:rsidR="00EC1FFE" w:rsidRPr="00633320" w:rsidDel="005A3F60" w:rsidRDefault="00EC1FFE" w:rsidP="00EC1FFE">
            <w:pPr>
              <w:rPr>
                <w:del w:id="881" w:author="Richard Haynes" w:date="2022-03-05T12:03:00Z"/>
                <w:sz w:val="20"/>
                <w:szCs w:val="20"/>
              </w:rPr>
            </w:pPr>
            <w:del w:id="882" w:author="Richard Haynes" w:date="2022-03-05T12:03:00Z">
              <w:r w:rsidRPr="00633320" w:rsidDel="005A3F60">
                <w:rPr>
                  <w:sz w:val="20"/>
                  <w:szCs w:val="20"/>
                </w:rPr>
                <w:delText>Subcutaneous</w:delText>
              </w:r>
            </w:del>
          </w:p>
          <w:p w14:paraId="4BAC7514" w14:textId="5BBBD8FB" w:rsidR="00EC1FFE" w:rsidRPr="00633320" w:rsidDel="005A3F60" w:rsidRDefault="00EC1FFE" w:rsidP="00EC1FFE">
            <w:pPr>
              <w:rPr>
                <w:del w:id="883" w:author="Richard Haynes" w:date="2022-03-05T12:03:00Z"/>
                <w:sz w:val="20"/>
                <w:szCs w:val="20"/>
              </w:rPr>
            </w:pPr>
          </w:p>
          <w:p w14:paraId="3BF30267" w14:textId="5A37A5DD" w:rsidR="00EC1FFE" w:rsidRPr="00633320" w:rsidDel="005A3F60" w:rsidRDefault="00EC1FFE" w:rsidP="00EC1FFE">
            <w:pPr>
              <w:jc w:val="left"/>
              <w:rPr>
                <w:del w:id="884" w:author="Richard Haynes" w:date="2022-03-05T12:03:00Z"/>
                <w:color w:val="auto"/>
                <w:sz w:val="20"/>
                <w:szCs w:val="20"/>
              </w:rPr>
            </w:pPr>
            <w:del w:id="885" w:author="Richard Haynes" w:date="2022-03-05T12:03:00Z">
              <w:r w:rsidRPr="00633320" w:rsidDel="005A3F60">
                <w:rPr>
                  <w:sz w:val="20"/>
                  <w:szCs w:val="20"/>
                </w:rPr>
                <w:delText>(Intravenous route if clinically required)</w:delText>
              </w:r>
            </w:del>
          </w:p>
        </w:tc>
        <w:tc>
          <w:tcPr>
            <w:tcW w:w="5249" w:type="dxa"/>
            <w:gridSpan w:val="2"/>
            <w:tcBorders>
              <w:top w:val="single" w:sz="4" w:space="0" w:color="auto"/>
              <w:bottom w:val="single" w:sz="4" w:space="0" w:color="auto"/>
              <w:right w:val="nil"/>
            </w:tcBorders>
          </w:tcPr>
          <w:p w14:paraId="1F518E76" w14:textId="549D30B5" w:rsidR="00EC1FFE" w:rsidRPr="00633320" w:rsidDel="005A3F60" w:rsidRDefault="00EC1FFE" w:rsidP="00AE40BB">
            <w:pPr>
              <w:rPr>
                <w:del w:id="886" w:author="Richard Haynes" w:date="2022-03-05T12:03:00Z"/>
                <w:color w:val="auto"/>
                <w:sz w:val="20"/>
                <w:szCs w:val="20"/>
              </w:rPr>
            </w:pPr>
            <w:del w:id="887" w:author="Richard Haynes" w:date="2022-03-05T12:03:00Z">
              <w:r w:rsidRPr="00633320" w:rsidDel="005A3F60">
                <w:rPr>
                  <w:sz w:val="20"/>
                  <w:szCs w:val="20"/>
                </w:rPr>
                <w:delText>Infants &lt; 1 year or &lt;10 kg excluded</w:delText>
              </w:r>
            </w:del>
          </w:p>
        </w:tc>
      </w:tr>
      <w:tr w:rsidR="00EC1FFE" w:rsidRPr="00633320" w:rsidDel="005A3F60" w14:paraId="5E45B621" w14:textId="15EEC19C" w:rsidTr="00EC1FFE">
        <w:trPr>
          <w:trHeight w:val="567"/>
          <w:del w:id="888" w:author="Richard Haynes" w:date="2022-03-05T12:03:00Z"/>
        </w:trPr>
        <w:tc>
          <w:tcPr>
            <w:tcW w:w="2552" w:type="dxa"/>
            <w:vMerge/>
            <w:tcBorders>
              <w:left w:val="nil"/>
            </w:tcBorders>
          </w:tcPr>
          <w:p w14:paraId="0F2AF8FE" w14:textId="35A764CD" w:rsidR="00EC1FFE" w:rsidRPr="00633320" w:rsidDel="005A3F60" w:rsidRDefault="00EC1FFE" w:rsidP="00EC1FFE">
            <w:pPr>
              <w:rPr>
                <w:del w:id="889" w:author="Richard Haynes" w:date="2022-03-05T12:03:00Z"/>
                <w:sz w:val="20"/>
                <w:szCs w:val="20"/>
              </w:rPr>
            </w:pPr>
          </w:p>
        </w:tc>
        <w:tc>
          <w:tcPr>
            <w:tcW w:w="1838" w:type="dxa"/>
            <w:vMerge/>
          </w:tcPr>
          <w:p w14:paraId="6A017729" w14:textId="71D2EC01" w:rsidR="00EC1FFE" w:rsidRPr="00633320" w:rsidDel="005A3F60" w:rsidRDefault="00EC1FFE" w:rsidP="00EC1FFE">
            <w:pPr>
              <w:jc w:val="left"/>
              <w:rPr>
                <w:del w:id="890" w:author="Richard Haynes" w:date="2022-03-05T12:03:00Z"/>
                <w:sz w:val="20"/>
                <w:szCs w:val="20"/>
              </w:rPr>
            </w:pPr>
          </w:p>
        </w:tc>
        <w:tc>
          <w:tcPr>
            <w:tcW w:w="1139" w:type="dxa"/>
          </w:tcPr>
          <w:p w14:paraId="55454A71" w14:textId="61D7CA50" w:rsidR="00EC1FFE" w:rsidRPr="00633320" w:rsidDel="005A3F60" w:rsidRDefault="00EC1FFE" w:rsidP="00EC1FFE">
            <w:pPr>
              <w:rPr>
                <w:del w:id="891" w:author="Richard Haynes" w:date="2022-03-05T12:03:00Z"/>
                <w:sz w:val="20"/>
                <w:szCs w:val="20"/>
              </w:rPr>
            </w:pPr>
            <w:del w:id="892" w:author="Richard Haynes" w:date="2022-03-05T12:03:00Z">
              <w:r w:rsidRPr="00633320" w:rsidDel="005A3F60">
                <w:rPr>
                  <w:rFonts w:cstheme="minorHAnsi"/>
                  <w:sz w:val="20"/>
                  <w:szCs w:val="20"/>
                </w:rPr>
                <w:delText xml:space="preserve">≥ </w:delText>
              </w:r>
              <w:r w:rsidRPr="00633320" w:rsidDel="005A3F60">
                <w:rPr>
                  <w:sz w:val="20"/>
                  <w:szCs w:val="20"/>
                </w:rPr>
                <w:delText>10 kg</w:delText>
              </w:r>
            </w:del>
          </w:p>
        </w:tc>
        <w:tc>
          <w:tcPr>
            <w:tcW w:w="4110" w:type="dxa"/>
            <w:tcBorders>
              <w:right w:val="nil"/>
            </w:tcBorders>
          </w:tcPr>
          <w:p w14:paraId="571FE869" w14:textId="16C39E04" w:rsidR="00EC1FFE" w:rsidRPr="00633320" w:rsidDel="005A3F60" w:rsidRDefault="00EC1FFE" w:rsidP="00EC1FFE">
            <w:pPr>
              <w:rPr>
                <w:del w:id="893" w:author="Richard Haynes" w:date="2022-03-05T12:03:00Z"/>
                <w:sz w:val="20"/>
                <w:szCs w:val="20"/>
              </w:rPr>
            </w:pPr>
            <w:del w:id="894" w:author="Richard Haynes" w:date="2022-03-05T12:03:00Z">
              <w:r w:rsidRPr="00633320" w:rsidDel="005A3F60">
                <w:rPr>
                  <w:sz w:val="20"/>
                  <w:szCs w:val="20"/>
                </w:rPr>
                <w:delText xml:space="preserve">2 mg/kg daily for 7 days or </w:delText>
              </w:r>
              <w:r w:rsidR="003C491C" w:rsidDel="005A3F60">
                <w:rPr>
                  <w:sz w:val="20"/>
                  <w:szCs w:val="20"/>
                </w:rPr>
                <w:delText xml:space="preserve">until </w:delText>
              </w:r>
              <w:r w:rsidRPr="00633320" w:rsidDel="005A3F60">
                <w:rPr>
                  <w:sz w:val="20"/>
                  <w:szCs w:val="20"/>
                </w:rPr>
                <w:delText>discharge whichever is sooner</w:delText>
              </w:r>
            </w:del>
          </w:p>
          <w:p w14:paraId="5D30690B" w14:textId="6991B58D" w:rsidR="00EC1FFE" w:rsidRPr="00633320" w:rsidDel="005A3F60" w:rsidRDefault="00EC1FFE" w:rsidP="00EC1FFE">
            <w:pPr>
              <w:autoSpaceDE/>
              <w:autoSpaceDN/>
              <w:adjustRightInd/>
              <w:contextualSpacing w:val="0"/>
              <w:jc w:val="left"/>
              <w:rPr>
                <w:del w:id="895" w:author="Richard Haynes" w:date="2022-03-05T12:03:00Z"/>
              </w:rPr>
            </w:pPr>
          </w:p>
        </w:tc>
      </w:tr>
    </w:tbl>
    <w:p w14:paraId="45CD22B6" w14:textId="420927DF" w:rsidR="00CF37F5" w:rsidDel="005A3F60" w:rsidRDefault="00CF37F5" w:rsidP="00CF37F5">
      <w:pPr>
        <w:rPr>
          <w:del w:id="896" w:author="Richard Haynes" w:date="2022-03-05T12:03:00Z"/>
          <w:b/>
          <w:color w:val="auto"/>
        </w:rPr>
      </w:pPr>
      <w:bookmarkStart w:id="897" w:name="_Toc44674878"/>
    </w:p>
    <w:p w14:paraId="1F4CF3B0" w14:textId="77777777" w:rsidR="00BF158F" w:rsidRDefault="00BF158F">
      <w:pPr>
        <w:autoSpaceDE/>
        <w:autoSpaceDN/>
        <w:adjustRightInd/>
        <w:contextualSpacing w:val="0"/>
        <w:jc w:val="left"/>
        <w:rPr>
          <w:b/>
          <w:color w:val="auto"/>
        </w:rPr>
      </w:pPr>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proofErr w:type="spellStart"/>
            <w:r w:rsidRPr="00C361F8">
              <w:rPr>
                <w:b/>
                <w:sz w:val="20"/>
                <w:szCs w:val="20"/>
              </w:rPr>
              <w:t>Oseltamivir</w:t>
            </w:r>
            <w:proofErr w:type="spellEnd"/>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77E7CED0" w14:textId="43203C2B" w:rsidR="00BA13C9" w:rsidRDefault="00BA13C9" w:rsidP="005A7474">
            <w:pPr>
              <w:spacing w:line="276" w:lineRule="auto"/>
              <w:ind w:left="34"/>
              <w:jc w:val="left"/>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BA13C9" w:rsidRPr="00C361F8" w14:paraId="0C736090" w14:textId="77777777" w:rsidTr="00BB4E0E">
              <w:trPr>
                <w:trHeight w:val="237"/>
              </w:trPr>
              <w:tc>
                <w:tcPr>
                  <w:tcW w:w="1168" w:type="dxa"/>
                  <w:tcBorders>
                    <w:top w:val="single" w:sz="12" w:space="0" w:color="000000"/>
                    <w:bottom w:val="single" w:sz="12" w:space="0" w:color="000000"/>
                    <w:right w:val="single" w:sz="12" w:space="0" w:color="000000"/>
                  </w:tcBorders>
                </w:tcPr>
                <w:p w14:paraId="636F2BDD" w14:textId="77777777" w:rsidR="00BA13C9" w:rsidRPr="00C361F8" w:rsidRDefault="00BA13C9" w:rsidP="00BA13C9">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3AF2B76B" w14:textId="77777777" w:rsidR="00BA13C9" w:rsidRPr="00C361F8" w:rsidRDefault="00BA13C9" w:rsidP="00BA13C9">
                  <w:pPr>
                    <w:rPr>
                      <w:sz w:val="20"/>
                      <w:szCs w:val="20"/>
                    </w:rPr>
                  </w:pPr>
                  <w:r w:rsidRPr="00C361F8">
                    <w:rPr>
                      <w:sz w:val="20"/>
                      <w:szCs w:val="20"/>
                    </w:rPr>
                    <w:t>Dose</w:t>
                  </w:r>
                </w:p>
              </w:tc>
            </w:tr>
            <w:tr w:rsidR="00BA13C9" w:rsidRPr="00C361F8" w14:paraId="77FA27DB" w14:textId="77777777" w:rsidTr="00BB4E0E">
              <w:trPr>
                <w:trHeight w:val="358"/>
              </w:trPr>
              <w:tc>
                <w:tcPr>
                  <w:tcW w:w="1168" w:type="dxa"/>
                  <w:tcBorders>
                    <w:top w:val="single" w:sz="12" w:space="0" w:color="000000"/>
                    <w:right w:val="single" w:sz="12" w:space="0" w:color="000000"/>
                  </w:tcBorders>
                  <w:vAlign w:val="center"/>
                </w:tcPr>
                <w:p w14:paraId="414C1BE0" w14:textId="77777777" w:rsidR="00BA13C9" w:rsidRPr="00C361F8" w:rsidRDefault="00BA13C9" w:rsidP="00BA13C9">
                  <w:pPr>
                    <w:rPr>
                      <w:sz w:val="20"/>
                      <w:szCs w:val="20"/>
                    </w:rPr>
                  </w:pPr>
                  <w:r>
                    <w:rPr>
                      <w:sz w:val="20"/>
                      <w:szCs w:val="20"/>
                    </w:rPr>
                    <w:t>&lt;10</w:t>
                  </w:r>
                </w:p>
              </w:tc>
              <w:tc>
                <w:tcPr>
                  <w:tcW w:w="2983" w:type="dxa"/>
                  <w:tcBorders>
                    <w:top w:val="single" w:sz="12" w:space="0" w:color="000000"/>
                    <w:left w:val="single" w:sz="12" w:space="0" w:color="000000"/>
                  </w:tcBorders>
                  <w:vAlign w:val="center"/>
                </w:tcPr>
                <w:p w14:paraId="1FD6369F" w14:textId="77777777" w:rsidR="00BA13C9" w:rsidRPr="00C361F8" w:rsidRDefault="00BA13C9" w:rsidP="00BA13C9">
                  <w:pPr>
                    <w:rPr>
                      <w:sz w:val="20"/>
                      <w:szCs w:val="20"/>
                    </w:rPr>
                  </w:pPr>
                  <w:r>
                    <w:rPr>
                      <w:sz w:val="20"/>
                      <w:szCs w:val="20"/>
                    </w:rPr>
                    <w:t xml:space="preserve">3 mg/kg twice daily for 5 days </w:t>
                  </w:r>
                  <w:r w:rsidRPr="00F00E08">
                    <w:rPr>
                      <w:sz w:val="20"/>
                      <w:szCs w:val="20"/>
                      <w:vertAlign w:val="superscript"/>
                    </w:rPr>
                    <w:t>b</w:t>
                  </w:r>
                </w:p>
              </w:tc>
            </w:tr>
            <w:tr w:rsidR="00BA13C9" w:rsidRPr="00C361F8" w14:paraId="1BE074C3" w14:textId="77777777" w:rsidTr="00BA13C9">
              <w:trPr>
                <w:trHeight w:val="358"/>
              </w:trPr>
              <w:tc>
                <w:tcPr>
                  <w:tcW w:w="1168" w:type="dxa"/>
                  <w:tcBorders>
                    <w:bottom w:val="single" w:sz="12" w:space="0" w:color="auto"/>
                    <w:right w:val="single" w:sz="12" w:space="0" w:color="auto"/>
                  </w:tcBorders>
                  <w:vAlign w:val="center"/>
                </w:tcPr>
                <w:p w14:paraId="52D8024E" w14:textId="3CA2B4A0" w:rsidR="00BA13C9" w:rsidRPr="00C361F8" w:rsidRDefault="00BA13C9" w:rsidP="00BA13C9">
                  <w:pPr>
                    <w:rPr>
                      <w:sz w:val="20"/>
                      <w:szCs w:val="20"/>
                    </w:rPr>
                  </w:pPr>
                  <w:r w:rsidRPr="00C361F8">
                    <w:rPr>
                      <w:sz w:val="20"/>
                      <w:szCs w:val="20"/>
                    </w:rPr>
                    <w:t>≥ 10</w:t>
                  </w:r>
                </w:p>
              </w:tc>
              <w:tc>
                <w:tcPr>
                  <w:tcW w:w="2983" w:type="dxa"/>
                  <w:tcBorders>
                    <w:left w:val="single" w:sz="12" w:space="0" w:color="auto"/>
                    <w:bottom w:val="single" w:sz="12" w:space="0" w:color="auto"/>
                  </w:tcBorders>
                  <w:vAlign w:val="center"/>
                </w:tcPr>
                <w:p w14:paraId="43DD4D04" w14:textId="77777777" w:rsidR="00BA13C9" w:rsidRPr="00C361F8" w:rsidRDefault="00BA13C9" w:rsidP="00BA13C9">
                  <w:pPr>
                    <w:rPr>
                      <w:sz w:val="20"/>
                      <w:szCs w:val="20"/>
                    </w:rPr>
                  </w:pPr>
                  <w:r w:rsidRPr="00C361F8">
                    <w:rPr>
                      <w:sz w:val="20"/>
                      <w:szCs w:val="20"/>
                    </w:rPr>
                    <w:t xml:space="preserve">30 mg twice daily for 5 days </w:t>
                  </w:r>
                  <w:r w:rsidRPr="00C361F8">
                    <w:rPr>
                      <w:sz w:val="20"/>
                      <w:szCs w:val="20"/>
                      <w:vertAlign w:val="superscript"/>
                    </w:rPr>
                    <w:t>b</w:t>
                  </w:r>
                </w:p>
              </w:tc>
            </w:tr>
          </w:tbl>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CF37F5" w:rsidRPr="00C361F8" w14:paraId="7AC991CB" w14:textId="77777777" w:rsidTr="00F00E08">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F00E08" w:rsidRPr="00C361F8" w14:paraId="3626E41D" w14:textId="77777777" w:rsidTr="00F00E08">
              <w:trPr>
                <w:trHeight w:val="358"/>
              </w:trPr>
              <w:tc>
                <w:tcPr>
                  <w:tcW w:w="1168" w:type="dxa"/>
                  <w:tcBorders>
                    <w:top w:val="single" w:sz="12" w:space="0" w:color="000000"/>
                    <w:right w:val="single" w:sz="12" w:space="0" w:color="000000"/>
                  </w:tcBorders>
                  <w:vAlign w:val="center"/>
                </w:tcPr>
                <w:p w14:paraId="2C96D98A" w14:textId="4BAE847D" w:rsidR="00F00E08" w:rsidRPr="00C361F8" w:rsidRDefault="00F00E08" w:rsidP="005A7474">
                  <w:pPr>
                    <w:rPr>
                      <w:sz w:val="20"/>
                      <w:szCs w:val="20"/>
                    </w:rPr>
                  </w:pPr>
                  <w:r>
                    <w:rPr>
                      <w:sz w:val="20"/>
                      <w:szCs w:val="20"/>
                    </w:rPr>
                    <w:t>&lt;10</w:t>
                  </w:r>
                </w:p>
              </w:tc>
              <w:tc>
                <w:tcPr>
                  <w:tcW w:w="2983" w:type="dxa"/>
                  <w:tcBorders>
                    <w:top w:val="single" w:sz="12" w:space="0" w:color="000000"/>
                    <w:left w:val="single" w:sz="12" w:space="0" w:color="000000"/>
                  </w:tcBorders>
                  <w:vAlign w:val="center"/>
                </w:tcPr>
                <w:p w14:paraId="3224503C" w14:textId="71251F4E" w:rsidR="00F00E08" w:rsidRPr="00C361F8" w:rsidRDefault="00F00E08" w:rsidP="005A7474">
                  <w:pPr>
                    <w:rPr>
                      <w:sz w:val="20"/>
                      <w:szCs w:val="20"/>
                    </w:rPr>
                  </w:pPr>
                  <w:r>
                    <w:rPr>
                      <w:sz w:val="20"/>
                      <w:szCs w:val="20"/>
                    </w:rPr>
                    <w:t xml:space="preserve">3 mg/kg twice daily for 5 days </w:t>
                  </w:r>
                  <w:r w:rsidRPr="00F00E08">
                    <w:rPr>
                      <w:sz w:val="20"/>
                      <w:szCs w:val="20"/>
                      <w:vertAlign w:val="superscript"/>
                    </w:rPr>
                    <w:t>b</w:t>
                  </w:r>
                </w:p>
              </w:tc>
            </w:tr>
            <w:tr w:rsidR="00CF37F5" w:rsidRPr="00C361F8" w14:paraId="45810672" w14:textId="77777777" w:rsidTr="00F00E08">
              <w:trPr>
                <w:trHeight w:val="358"/>
              </w:trPr>
              <w:tc>
                <w:tcPr>
                  <w:tcW w:w="1168" w:type="dxa"/>
                  <w:tcBorders>
                    <w:right w:val="single" w:sz="12" w:space="0" w:color="auto"/>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983" w:type="dxa"/>
                  <w:tcBorders>
                    <w:left w:val="single" w:sz="12" w:space="0" w:color="auto"/>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F00E08">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983"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F00E08">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983"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F00E08">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983"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proofErr w:type="spellStart"/>
            <w:r>
              <w:rPr>
                <w:sz w:val="20"/>
                <w:szCs w:val="20"/>
              </w:rPr>
              <w:t>CrCl</w:t>
            </w:r>
            <w:proofErr w:type="spellEnd"/>
            <w:r w:rsidRPr="00C361F8">
              <w:rPr>
                <w:sz w:val="20"/>
                <w:szCs w:val="20"/>
              </w:rPr>
              <w:t xml:space="preserve"> 10 - 30 mL/min) should receive once daily dosing. Those </w:t>
            </w:r>
            <w:r>
              <w:rPr>
                <w:sz w:val="20"/>
                <w:szCs w:val="20"/>
              </w:rPr>
              <w:t xml:space="preserve">with </w:t>
            </w:r>
            <w:proofErr w:type="spellStart"/>
            <w:r>
              <w:rPr>
                <w:sz w:val="20"/>
                <w:szCs w:val="20"/>
              </w:rPr>
              <w:t>CrCl</w:t>
            </w:r>
            <w:proofErr w:type="spellEnd"/>
            <w:r>
              <w:rPr>
                <w:sz w:val="20"/>
                <w:szCs w:val="20"/>
              </w:rPr>
              <w:t xml:space="preserve">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proofErr w:type="spellStart"/>
            <w:r w:rsidRPr="00C361F8">
              <w:rPr>
                <w:sz w:val="20"/>
                <w:szCs w:val="20"/>
              </w:rPr>
              <w:t>Baloxavir</w:t>
            </w:r>
            <w:proofErr w:type="spellEnd"/>
            <w:r w:rsidRPr="00C361F8">
              <w:rPr>
                <w:sz w:val="20"/>
                <w:szCs w:val="20"/>
              </w:rPr>
              <w:t xml:space="preserve"> </w:t>
            </w:r>
            <w:proofErr w:type="spellStart"/>
            <w:r w:rsidRPr="00C361F8">
              <w:rPr>
                <w:sz w:val="20"/>
                <w:szCs w:val="20"/>
              </w:rPr>
              <w:t>marboxil</w:t>
            </w:r>
            <w:proofErr w:type="spellEnd"/>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proofErr w:type="gramStart"/>
      <w:r>
        <w:rPr>
          <w:sz w:val="20"/>
          <w:szCs w:val="20"/>
          <w:vertAlign w:val="superscript"/>
        </w:rPr>
        <w:t>a</w:t>
      </w:r>
      <w:proofErr w:type="gramEnd"/>
      <w:r>
        <w:rPr>
          <w:sz w:val="20"/>
          <w:szCs w:val="20"/>
          <w:vertAlign w:val="superscript"/>
        </w:rPr>
        <w:t xml:space="preserve"> </w:t>
      </w:r>
      <w:r w:rsidRPr="00406AAA">
        <w:rPr>
          <w:sz w:val="20"/>
          <w:szCs w:val="20"/>
        </w:rPr>
        <w:t xml:space="preserve">Public Health England advises that </w:t>
      </w:r>
      <w:proofErr w:type="spellStart"/>
      <w:r w:rsidRPr="00406AAA">
        <w:rPr>
          <w:sz w:val="20"/>
          <w:szCs w:val="20"/>
        </w:rPr>
        <w:t>oseltamivir</w:t>
      </w:r>
      <w:proofErr w:type="spellEnd"/>
      <w:r w:rsidRPr="00406AAA">
        <w:rPr>
          <w:sz w:val="20"/>
          <w:szCs w:val="20"/>
        </w:rPr>
        <w:t xml:space="preserve">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w:t>
      </w:r>
      <w:proofErr w:type="spellStart"/>
      <w:r w:rsidRPr="00406AAA">
        <w:rPr>
          <w:sz w:val="20"/>
          <w:szCs w:val="20"/>
        </w:rPr>
        <w:t>oseltamivir</w:t>
      </w:r>
      <w:proofErr w:type="spellEnd"/>
      <w:r w:rsidRPr="00406AAA">
        <w:rPr>
          <w:sz w:val="20"/>
          <w:szCs w:val="20"/>
        </w:rPr>
        <w:t xml:space="preserve">, should use capsules which </w:t>
      </w:r>
      <w:r>
        <w:rPr>
          <w:sz w:val="20"/>
          <w:szCs w:val="20"/>
        </w:rPr>
        <w:t xml:space="preserve">can be opened and mixed into an </w:t>
      </w:r>
      <w:r w:rsidRPr="00406AAA">
        <w:rPr>
          <w:sz w:val="20"/>
          <w:szCs w:val="20"/>
        </w:rPr>
        <w:t>appropriate sugary liquid.</w:t>
      </w:r>
    </w:p>
    <w:p w14:paraId="3D71CFF3" w14:textId="3C20E23D" w:rsidR="00CF37F5" w:rsidRDefault="00CF37F5" w:rsidP="00CF37F5">
      <w:pPr>
        <w:autoSpaceDE/>
        <w:autoSpaceDN/>
        <w:adjustRightInd/>
        <w:contextualSpacing w:val="0"/>
        <w:jc w:val="left"/>
      </w:pPr>
      <w:proofErr w:type="gramStart"/>
      <w:r w:rsidRPr="00A02606">
        <w:rPr>
          <w:sz w:val="20"/>
          <w:szCs w:val="20"/>
          <w:vertAlign w:val="superscript"/>
        </w:rPr>
        <w:t>b</w:t>
      </w:r>
      <w:proofErr w:type="gramEnd"/>
      <w:r w:rsidRPr="00A02606">
        <w:rPr>
          <w:sz w:val="20"/>
          <w:szCs w:val="20"/>
          <w:vertAlign w:val="superscript"/>
        </w:rPr>
        <w:t xml:space="preserve"> </w:t>
      </w:r>
      <w:r w:rsidRPr="00A02606">
        <w:rPr>
          <w:sz w:val="20"/>
          <w:szCs w:val="20"/>
        </w:rPr>
        <w:t>10 days if immunocompromised</w:t>
      </w:r>
      <w:r>
        <w:br w:type="page"/>
      </w:r>
    </w:p>
    <w:p w14:paraId="63416F29" w14:textId="77777777" w:rsidR="00CF37F5" w:rsidRDefault="00CF37F5" w:rsidP="008F2EC2">
      <w:pPr>
        <w:pStyle w:val="Heading2"/>
        <w:numPr>
          <w:ilvl w:val="0"/>
          <w:numId w:val="0"/>
        </w:numPr>
        <w:ind w:left="432"/>
      </w:pPr>
    </w:p>
    <w:p w14:paraId="24D0003E" w14:textId="23190E68" w:rsidR="00CE1EB5" w:rsidRPr="00633320" w:rsidRDefault="00CE1EB5" w:rsidP="008F2EC2">
      <w:pPr>
        <w:pStyle w:val="Heading2"/>
      </w:pPr>
      <w:bookmarkStart w:id="898" w:name="_Toc97376118"/>
      <w:r w:rsidRPr="00633320">
        <w:t xml:space="preserve">Appendix </w:t>
      </w:r>
      <w:r w:rsidR="007632CA">
        <w:t>4</w:t>
      </w:r>
      <w:r w:rsidRPr="00633320">
        <w:t xml:space="preserve">: </w:t>
      </w:r>
      <w:r>
        <w:t>Use of IMPs in pregnant and breastfeeding women</w:t>
      </w:r>
      <w:bookmarkEnd w:id="898"/>
    </w:p>
    <w:p w14:paraId="584A3C42" w14:textId="3B2DB5FA" w:rsidR="00BE4757" w:rsidRPr="00633320" w:rsidRDefault="00BE4757" w:rsidP="00BE4757">
      <w:r w:rsidRPr="00633320">
        <w:t xml:space="preserve">All trial drugs (except </w:t>
      </w:r>
      <w:proofErr w:type="spellStart"/>
      <w:r w:rsidR="000C0005">
        <w:t>empagliflozin</w:t>
      </w:r>
      <w:proofErr w:type="spellEnd"/>
      <w:ins w:id="899" w:author="Richard Haynes" w:date="2022-03-05T12:03:00Z">
        <w:r w:rsidR="005A3F60">
          <w:t xml:space="preserve">, </w:t>
        </w:r>
        <w:proofErr w:type="spellStart"/>
        <w:r w:rsidR="005A3F60">
          <w:t>sotrovimab</w:t>
        </w:r>
        <w:proofErr w:type="spellEnd"/>
        <w:r w:rsidR="005A3F60">
          <w:t xml:space="preserve">, </w:t>
        </w:r>
        <w:proofErr w:type="spellStart"/>
        <w:r w:rsidR="005A3F60">
          <w:t>molnupiravir</w:t>
        </w:r>
        <w:proofErr w:type="spellEnd"/>
        <w:r w:rsidR="005A3F60">
          <w:t xml:space="preserve">, </w:t>
        </w:r>
      </w:ins>
      <w:proofErr w:type="spellStart"/>
      <w:ins w:id="900" w:author="Richard Haynes" w:date="2022-03-05T12:04:00Z">
        <w:r w:rsidR="005A3F60">
          <w:t>Paxlovid</w:t>
        </w:r>
      </w:ins>
      <w:proofErr w:type="spellEnd"/>
      <w:r w:rsidR="009C1271">
        <w:t xml:space="preserve"> and </w:t>
      </w:r>
      <w:proofErr w:type="spellStart"/>
      <w:r w:rsidR="009C1271">
        <w:t>baloxavir</w:t>
      </w:r>
      <w:proofErr w:type="spellEnd"/>
      <w:r w:rsidRPr="00633320">
        <w:t xml:space="preserve">) have been used in pregnant women with pre-existing medical disorders where benefits outweigh the risks to </w:t>
      </w:r>
      <w:proofErr w:type="spellStart"/>
      <w:r w:rsidRPr="00633320">
        <w:t>fetus</w:t>
      </w:r>
      <w:proofErr w:type="spellEnd"/>
      <w:r w:rsidRPr="00633320">
        <w:t xml:space="preserve"> or woman, including in the first trimester. The existing data related to each drug is </w:t>
      </w:r>
      <w:r w:rsidR="00200BAB" w:rsidRPr="00633320">
        <w:t>summari</w:t>
      </w:r>
      <w:r w:rsidR="00200BAB">
        <w:t>s</w:t>
      </w:r>
      <w:r w:rsidR="00200BAB" w:rsidRPr="00633320">
        <w:t xml:space="preserve">ed </w:t>
      </w:r>
      <w:r w:rsidRPr="00633320">
        <w:t>below.</w:t>
      </w:r>
      <w:ins w:id="901" w:author="Richard Haynes" w:date="2022-03-05T12:04:00Z">
        <w:r w:rsidR="005A3F60">
          <w:t xml:space="preserve"> </w:t>
        </w:r>
      </w:ins>
      <w:ins w:id="902" w:author="Richard Haynes" w:date="2022-03-08T10:49:00Z">
        <w:r w:rsidR="005E6356">
          <w:t>The potential inclusion of any pregnant women should be discussed with a consultant obstetrician (or obstetric physician) and a</w:t>
        </w:r>
      </w:ins>
      <w:ins w:id="903" w:author="Richard Haynes" w:date="2022-03-05T12:04:00Z">
        <w:r w:rsidR="005A3F60">
          <w:t>ll consent discussions should be documented in the medical records.</w:t>
        </w:r>
      </w:ins>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2B52A4AE" w:rsidR="00F7485A" w:rsidRPr="00633320" w:rsidRDefault="00F7485A" w:rsidP="00F7485A">
      <w:r w:rsidRPr="00633320">
        <w:t xml:space="preserve">Prednisolone or, in women unable to take oral medicine, hydrocortisone or methylprednisolone are recommended instead of dexamethasone treatment in light of accumulating evidence that repeated doses of dexamethasone have deleterious effects on long-term neurodevelopment of the </w:t>
      </w:r>
      <w:proofErr w:type="spellStart"/>
      <w:r w:rsidRPr="00633320">
        <w:t>fetus</w:t>
      </w:r>
      <w:proofErr w:type="spellEnd"/>
      <w:r w:rsidRPr="00633320">
        <w:t>.</w:t>
      </w:r>
      <w:hyperlink w:anchor="_ENREF_55" w:tooltip="Tam, 2011 #1618" w:history="1">
        <w:r w:rsidR="00DC738F" w:rsidRPr="00633320">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DC738F">
          <w:instrText xml:space="preserve"> ADDIN EN.CITE </w:instrText>
        </w:r>
        <w:r w:rsidR="00DC738F">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55-57</w:t>
        </w:r>
        <w:r w:rsidR="00DC738F" w:rsidRPr="00633320">
          <w:fldChar w:fldCharType="end"/>
        </w:r>
      </w:hyperlink>
      <w:r w:rsidRPr="00633320">
        <w:t xml:space="preserve"> While 90% dexamethasone is transferred </w:t>
      </w:r>
      <w:proofErr w:type="spellStart"/>
      <w:r w:rsidRPr="00633320">
        <w:t>transplacentally</w:t>
      </w:r>
      <w:proofErr w:type="spellEnd"/>
      <w:r w:rsidRPr="00633320">
        <w:t xml:space="preserve"> to the </w:t>
      </w:r>
      <w:proofErr w:type="spellStart"/>
      <w:r w:rsidRPr="00633320">
        <w:t>fetus</w:t>
      </w:r>
      <w:proofErr w:type="spellEnd"/>
      <w:r w:rsidRPr="00633320">
        <w:t>, both hydrocortisone and prednisolone are converted by 11β-</w:t>
      </w:r>
      <w:proofErr w:type="spellStart"/>
      <w:r w:rsidRPr="00633320">
        <w:t>hydroxysteroid</w:t>
      </w:r>
      <w:proofErr w:type="spellEnd"/>
      <w:r w:rsidRPr="00633320">
        <w:t xml:space="preserve"> dehydrogenase to inactive glucocorticoids and considerably less drug is transferred to the </w:t>
      </w:r>
      <w:proofErr w:type="spellStart"/>
      <w:r w:rsidRPr="00633320">
        <w:t>fetus</w:t>
      </w:r>
      <w:proofErr w:type="spellEnd"/>
      <w:r w:rsidRPr="00633320">
        <w:t>.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 </w:instrText>
        </w:r>
        <w:r w:rsidR="00DC738F">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 </w:instrText>
        </w:r>
        <w:r w:rsidR="00DC738F">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as also reviewed in the </w:t>
      </w:r>
      <w:proofErr w:type="spellStart"/>
      <w:r w:rsidRPr="00633320">
        <w:t>Lactmed</w:t>
      </w:r>
      <w:proofErr w:type="spellEnd"/>
      <w:r w:rsidRPr="00633320">
        <w:t xml:space="preserve">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F18E34E" w:rsidR="00BE4757" w:rsidRPr="00633320" w:rsidDel="00DC738F" w:rsidRDefault="00BE4757" w:rsidP="00BE4757">
      <w:pPr>
        <w:rPr>
          <w:del w:id="904" w:author="Richard Haynes" w:date="2022-03-05T12:33:00Z"/>
          <w:b/>
          <w:bCs w:val="0"/>
        </w:rPr>
      </w:pPr>
      <w:del w:id="905" w:author="Richard Haynes" w:date="2022-03-05T12:33:00Z">
        <w:r w:rsidRPr="00633320" w:rsidDel="00DC738F">
          <w:rPr>
            <w:b/>
          </w:rPr>
          <w:delText>Tocilizumab</w:delText>
        </w:r>
      </w:del>
    </w:p>
    <w:p w14:paraId="4764F972" w14:textId="5CA80832" w:rsidR="00BE4757" w:rsidRPr="00633320" w:rsidDel="00DC738F" w:rsidRDefault="00BE4757" w:rsidP="00BE4757">
      <w:pPr>
        <w:rPr>
          <w:del w:id="906" w:author="Richard Haynes" w:date="2022-03-05T12:33:00Z"/>
        </w:rPr>
      </w:pPr>
      <w:del w:id="907" w:author="Richard Haynes" w:date="2022-03-05T12:33:00Z">
        <w:r w:rsidRPr="00633320" w:rsidDel="00DC738F">
          <w:delText xml:space="preserve">Two pharmaceutical global safety registry database studies have reported on tocilizumab use in pregnancy, including outcomes from 288 pregnancies </w:delText>
        </w:r>
        <w:r w:rsidR="005A3F60" w:rsidDel="00DC738F">
          <w:fldChar w:fldCharType="begin"/>
        </w:r>
        <w:r w:rsidR="005A3F60" w:rsidDel="00DC738F">
          <w:delInstrText xml:space="preserve"> HYPERLINK \l "_ENREF_59" \o "Hoeltzenbein, 2016 #1632" </w:delInstrText>
        </w:r>
        <w:r w:rsidR="005A3F60" w:rsidDel="00DC738F">
          <w:fldChar w:fldCharType="end"/>
        </w:r>
        <w:r w:rsidRPr="00633320" w:rsidDel="00DC738F">
          <w:delText xml:space="preserve">  and 61 pregnancies,</w:delText>
        </w:r>
        <w:r w:rsidR="005A3F60" w:rsidDel="00DC738F">
          <w:fldChar w:fldCharType="begin"/>
        </w:r>
        <w:r w:rsidR="005A3F60" w:rsidDel="00DC738F">
          <w:delInstrText xml:space="preserve"> HYPERLINK \l "_ENREF_60" \o "Nakajima, 2016 #1629" </w:delInstrText>
        </w:r>
        <w:r w:rsidR="005A3F60" w:rsidDel="00DC738F">
          <w:fldChar w:fldCharType="end"/>
        </w:r>
        <w:r w:rsidRPr="00633320" w:rsidDel="00DC738F">
          <w:delTex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delText>
        </w:r>
        <w:r w:rsidR="005A3F60" w:rsidDel="00DC738F">
          <w:fldChar w:fldCharType="begin"/>
        </w:r>
        <w:r w:rsidR="005A3F60" w:rsidDel="00DC738F">
          <w:delInstrText xml:space="preserve"> HYPERLINK \l "_ENREF_60" \o "Nakajima, 2016 #1629" </w:delInstrText>
        </w:r>
        <w:r w:rsidR="005A3F60" w:rsidDel="00DC738F">
          <w:fldChar w:fldCharType="end"/>
        </w:r>
        <w:r w:rsidRPr="00633320" w:rsidDel="00DC738F">
          <w:delText xml:space="preserve"> Small studies have shown that tocilizumab is transferred to the fetus with serum concentrations approximately 7-fold lower than those observed in maternal serum at the time of birth.</w:delText>
        </w:r>
        <w:r w:rsidR="005A3F60" w:rsidDel="00DC738F">
          <w:fldChar w:fldCharType="begin"/>
        </w:r>
        <w:r w:rsidR="005A3F60" w:rsidDel="00DC738F">
          <w:delInstrText xml:space="preserve"> HYPERLINK \l "_ENREF_61" \o "Saito, 2019 #1630" </w:delInstrText>
        </w:r>
        <w:r w:rsidR="005A3F60" w:rsidDel="00DC738F">
          <w:fldChar w:fldCharType="end"/>
        </w:r>
        <w:r w:rsidRPr="00633320" w:rsidDel="00DC738F">
          <w:delText xml:space="preserve"> Very low concentrations of tocilizumab are identified in breast milk and no drug is transferred into the serum of breast fed infants. Women should be advised that if treated after 20 weeks’ gestation, their infant should not be immunised with live vaccines (rotavirus and BCG) for the first 6 months of life. All non-live vaccinations are safe and should be undertaken.</w:delText>
        </w:r>
        <w:r w:rsidR="005A3F60" w:rsidDel="00DC738F">
          <w:fldChar w:fldCharType="begin"/>
        </w:r>
        <w:r w:rsidR="005A3F60" w:rsidDel="00DC738F">
          <w:delInstrText xml:space="preserve"> HYPERLINK \l "_ENREF_63" \o "Flint, 2016 #1633" </w:delInstrText>
        </w:r>
        <w:r w:rsidR="005A3F60" w:rsidDel="00DC738F">
          <w:fldChar w:fldCharType="end"/>
        </w:r>
      </w:del>
    </w:p>
    <w:p w14:paraId="6E5317F5" w14:textId="354F4194" w:rsidR="001D27E0" w:rsidRPr="00633320" w:rsidDel="00DC738F" w:rsidRDefault="001D27E0" w:rsidP="000D70CC">
      <w:pPr>
        <w:rPr>
          <w:del w:id="908" w:author="Richard Haynes" w:date="2022-03-05T12:33:00Z"/>
        </w:rPr>
      </w:pPr>
    </w:p>
    <w:p w14:paraId="67926939" w14:textId="04D43A5E" w:rsidR="001D27E0" w:rsidRPr="00633320" w:rsidDel="00DC738F" w:rsidRDefault="001D27E0" w:rsidP="001D27E0">
      <w:pPr>
        <w:rPr>
          <w:del w:id="909" w:author="Richard Haynes" w:date="2022-03-05T12:33:00Z"/>
          <w:b/>
          <w:shd w:val="clear" w:color="auto" w:fill="FFFFFF"/>
        </w:rPr>
      </w:pPr>
      <w:del w:id="910" w:author="Richard Haynes" w:date="2022-03-05T12:33:00Z">
        <w:r w:rsidRPr="00633320" w:rsidDel="00DC738F">
          <w:rPr>
            <w:b/>
            <w:shd w:val="clear" w:color="auto" w:fill="FFFFFF"/>
          </w:rPr>
          <w:delText>Anakinra</w:delText>
        </w:r>
      </w:del>
    </w:p>
    <w:p w14:paraId="42B69B4A" w14:textId="1CCC6EF8" w:rsidR="001D27E0" w:rsidRPr="00633320" w:rsidDel="00DC738F" w:rsidRDefault="001D27E0" w:rsidP="001D27E0">
      <w:pPr>
        <w:rPr>
          <w:del w:id="911" w:author="Richard Haynes" w:date="2022-03-05T12:33:00Z"/>
          <w:shd w:val="clear" w:color="auto" w:fill="FFFFFF"/>
        </w:rPr>
      </w:pPr>
      <w:del w:id="912" w:author="Richard Haynes" w:date="2022-03-05T12:33:00Z">
        <w:r w:rsidRPr="00633320" w:rsidDel="00DC738F">
          <w:rPr>
            <w:shd w:val="clear" w:color="auto" w:fill="FFFFFF"/>
          </w:rPr>
          <w:delText>Data on the use of anakinra in pregnancy are currently limited. Although renal agenesis and oligohydramnios have been described in exposed infants, controlled studies are lacking. Anakinra will only be included in the randomisation of women of child-bearing potential if they have had a negative pregnancy test since admission.</w:delText>
        </w:r>
      </w:del>
    </w:p>
    <w:p w14:paraId="1832DDD5" w14:textId="69C9DB96" w:rsidR="00174A45" w:rsidDel="00DC738F" w:rsidRDefault="00174A45">
      <w:pPr>
        <w:autoSpaceDE/>
        <w:autoSpaceDN/>
        <w:adjustRightInd/>
        <w:contextualSpacing w:val="0"/>
        <w:jc w:val="left"/>
        <w:rPr>
          <w:del w:id="913" w:author="Richard Haynes" w:date="2022-03-05T12:33:00Z"/>
        </w:rPr>
      </w:pPr>
    </w:p>
    <w:p w14:paraId="13C26C34" w14:textId="77777777" w:rsidR="00174A45" w:rsidRDefault="00174A45" w:rsidP="003C491C">
      <w:pPr>
        <w:autoSpaceDE/>
        <w:autoSpaceDN/>
        <w:adjustRightInd/>
        <w:contextualSpacing w:val="0"/>
        <w:rPr>
          <w:b/>
        </w:rPr>
      </w:pPr>
      <w:proofErr w:type="spellStart"/>
      <w:r>
        <w:rPr>
          <w:b/>
        </w:rPr>
        <w:t>Empagliflozin</w:t>
      </w:r>
      <w:proofErr w:type="spellEnd"/>
    </w:p>
    <w:p w14:paraId="4F235476" w14:textId="77777777" w:rsidR="00CF37F5" w:rsidRDefault="00174A45" w:rsidP="003C491C">
      <w:pPr>
        <w:autoSpaceDE/>
        <w:autoSpaceDN/>
        <w:adjustRightInd/>
        <w:contextualSpacing w:val="0"/>
        <w:rPr>
          <w:shd w:val="clear" w:color="auto" w:fill="FFFFFF"/>
        </w:rPr>
      </w:pPr>
      <w:proofErr w:type="spellStart"/>
      <w:r>
        <w:t>Empagliflozin</w:t>
      </w:r>
      <w:proofErr w:type="spellEnd"/>
      <w:r>
        <w:t xml:space="preserve"> is not recommended for use in pregnant or breastfeeding women.</w:t>
      </w:r>
      <w:r w:rsidR="00221CF5" w:rsidRPr="00221CF5">
        <w:rPr>
          <w:shd w:val="clear" w:color="auto" w:fill="FFFFFF"/>
        </w:rPr>
        <w:t xml:space="preserve"> </w:t>
      </w:r>
      <w:proofErr w:type="spellStart"/>
      <w:r w:rsidR="00221CF5">
        <w:rPr>
          <w:shd w:val="clear" w:color="auto" w:fill="FFFFFF"/>
        </w:rPr>
        <w:t>Empagliflozin</w:t>
      </w:r>
      <w:proofErr w:type="spellEnd"/>
      <w:r w:rsidR="00221CF5" w:rsidRPr="00633320">
        <w:rPr>
          <w:shd w:val="clear" w:color="auto" w:fill="FFFFFF"/>
        </w:rPr>
        <w:t xml:space="preserve"> will only be included in the randomisation of women of child-bearing potential if they have had a negative pregnancy test since admission.</w:t>
      </w:r>
    </w:p>
    <w:p w14:paraId="0DA59B8E" w14:textId="78076C0F" w:rsidR="00CF37F5" w:rsidDel="00DC738F" w:rsidRDefault="00CF37F5">
      <w:pPr>
        <w:autoSpaceDE/>
        <w:autoSpaceDN/>
        <w:adjustRightInd/>
        <w:contextualSpacing w:val="0"/>
        <w:jc w:val="left"/>
        <w:rPr>
          <w:del w:id="914" w:author="Richard Haynes" w:date="2022-03-05T12:33:00Z"/>
          <w:shd w:val="clear" w:color="auto" w:fill="FFFFFF"/>
        </w:rPr>
      </w:pPr>
    </w:p>
    <w:p w14:paraId="37675947" w14:textId="4FC96420" w:rsidR="00093F55" w:rsidDel="00DC738F" w:rsidRDefault="00093F55">
      <w:pPr>
        <w:autoSpaceDE/>
        <w:autoSpaceDN/>
        <w:adjustRightInd/>
        <w:contextualSpacing w:val="0"/>
        <w:jc w:val="left"/>
        <w:rPr>
          <w:del w:id="915" w:author="Richard Haynes" w:date="2022-03-05T12:33:00Z"/>
          <w:shd w:val="clear" w:color="auto" w:fill="FFFFFF"/>
        </w:rPr>
      </w:pPr>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b/>
          <w:bCs w:val="0"/>
        </w:rPr>
      </w:pPr>
      <w:proofErr w:type="spellStart"/>
      <w:r>
        <w:rPr>
          <w:b/>
          <w:bCs w:val="0"/>
        </w:rPr>
        <w:t>Sotrovimab</w:t>
      </w:r>
      <w:proofErr w:type="spellEnd"/>
    </w:p>
    <w:p w14:paraId="54892A30" w14:textId="22385F4E" w:rsidR="00456322" w:rsidRDefault="00456322" w:rsidP="003C491C">
      <w:pPr>
        <w:autoSpaceDE/>
        <w:autoSpaceDN/>
        <w:adjustRightInd/>
        <w:contextualSpacing w:val="0"/>
        <w:rPr>
          <w:bCs w:val="0"/>
        </w:rPr>
      </w:pPr>
      <w:r w:rsidRPr="00456322">
        <w:rPr>
          <w:bCs w:val="0"/>
        </w:rPr>
        <w:t xml:space="preserve">There are no data from the use of </w:t>
      </w:r>
      <w:proofErr w:type="spellStart"/>
      <w:r w:rsidRPr="00456322">
        <w:rPr>
          <w:bCs w:val="0"/>
        </w:rPr>
        <w:t>sotrovimab</w:t>
      </w:r>
      <w:proofErr w:type="spellEnd"/>
      <w:r w:rsidRPr="00456322">
        <w:rPr>
          <w:bCs w:val="0"/>
        </w:rPr>
        <w:t xml:space="preserve"> in pregnant women. Since </w:t>
      </w:r>
      <w:proofErr w:type="spellStart"/>
      <w:r w:rsidRPr="00456322">
        <w:rPr>
          <w:bCs w:val="0"/>
        </w:rPr>
        <w:t>sotrovimab</w:t>
      </w:r>
      <w:proofErr w:type="spellEnd"/>
      <w:r w:rsidRPr="00456322">
        <w:rPr>
          <w:bCs w:val="0"/>
        </w:rPr>
        <w:t xml:space="preserve"> is a human immunoglobulin G animal studies have not been evaluated with respect to </w:t>
      </w:r>
      <w:r>
        <w:rPr>
          <w:bCs w:val="0"/>
        </w:rPr>
        <w:t>r</w:t>
      </w:r>
      <w:r w:rsidRPr="00456322">
        <w:rPr>
          <w:bCs w:val="0"/>
        </w:rPr>
        <w:t>eproductive toxicity. No off-target binding was</w:t>
      </w:r>
      <w:r>
        <w:rPr>
          <w:bCs w:val="0"/>
        </w:rPr>
        <w:t xml:space="preserve"> </w:t>
      </w:r>
      <w:r w:rsidRPr="00456322">
        <w:rPr>
          <w:bCs w:val="0"/>
        </w:rPr>
        <w:t xml:space="preserve">detected in a cross-reactive binding assay using a protein array enriched for human </w:t>
      </w:r>
      <w:proofErr w:type="spellStart"/>
      <w:r w:rsidRPr="00456322">
        <w:rPr>
          <w:bCs w:val="0"/>
        </w:rPr>
        <w:t>embryofetal</w:t>
      </w:r>
      <w:proofErr w:type="spellEnd"/>
      <w:r w:rsidRPr="00456322">
        <w:rPr>
          <w:bCs w:val="0"/>
        </w:rPr>
        <w:t xml:space="preserve"> proteins. Since</w:t>
      </w:r>
      <w:r>
        <w:rPr>
          <w:bCs w:val="0"/>
        </w:rPr>
        <w:t xml:space="preserve"> </w:t>
      </w:r>
      <w:proofErr w:type="spellStart"/>
      <w:r w:rsidRPr="00456322">
        <w:rPr>
          <w:bCs w:val="0"/>
        </w:rPr>
        <w:t>sotrovimab</w:t>
      </w:r>
      <w:proofErr w:type="spellEnd"/>
      <w:r w:rsidRPr="00456322">
        <w:rPr>
          <w:bCs w:val="0"/>
        </w:rPr>
        <w:t xml:space="preserve"> is a human immunoglobulin G, it has the potential for placental transfer from the mother to the</w:t>
      </w:r>
      <w:r w:rsidR="00883C39">
        <w:rPr>
          <w:bCs w:val="0"/>
        </w:rPr>
        <w:t xml:space="preserve"> </w:t>
      </w:r>
      <w:r w:rsidRPr="00456322">
        <w:rPr>
          <w:bCs w:val="0"/>
        </w:rPr>
        <w:t xml:space="preserve">developing foetus. The potential treatment benefit or risk of placental transfer of </w:t>
      </w:r>
      <w:proofErr w:type="spellStart"/>
      <w:r>
        <w:rPr>
          <w:bCs w:val="0"/>
        </w:rPr>
        <w:t>s</w:t>
      </w:r>
      <w:r w:rsidRPr="00456322">
        <w:rPr>
          <w:bCs w:val="0"/>
        </w:rPr>
        <w:t>otrovimab</w:t>
      </w:r>
      <w:proofErr w:type="spellEnd"/>
      <w:r w:rsidRPr="00456322">
        <w:rPr>
          <w:bCs w:val="0"/>
        </w:rPr>
        <w:t xml:space="preserve"> to the developing foetus is</w:t>
      </w:r>
      <w:r>
        <w:rPr>
          <w:bCs w:val="0"/>
        </w:rPr>
        <w:t xml:space="preserve"> </w:t>
      </w:r>
      <w:r w:rsidRPr="00456322">
        <w:rPr>
          <w:bCs w:val="0"/>
        </w:rPr>
        <w:t>not known.</w:t>
      </w:r>
      <w:r>
        <w:rPr>
          <w:bCs w:val="0"/>
        </w:rPr>
        <w:t xml:space="preserve"> </w:t>
      </w:r>
      <w:proofErr w:type="spellStart"/>
      <w:r w:rsidRPr="00456322">
        <w:rPr>
          <w:bCs w:val="0"/>
        </w:rPr>
        <w:t>Sotrovimab</w:t>
      </w:r>
      <w:proofErr w:type="spellEnd"/>
      <w:r w:rsidRPr="00456322">
        <w:rPr>
          <w:bCs w:val="0"/>
        </w:rPr>
        <w:t xml:space="preserve"> may be used during pregnancy where the expected benefit to the mother justifies the risk to the foetus.</w:t>
      </w:r>
    </w:p>
    <w:p w14:paraId="556626FC" w14:textId="574D83BA" w:rsidR="00456322" w:rsidRDefault="00456322" w:rsidP="003C491C">
      <w:pPr>
        <w:autoSpaceDE/>
        <w:autoSpaceDN/>
        <w:adjustRightInd/>
        <w:contextualSpacing w:val="0"/>
        <w:rPr>
          <w:bCs w:val="0"/>
        </w:rPr>
      </w:pPr>
    </w:p>
    <w:p w14:paraId="53C365D7" w14:textId="3689849F" w:rsidR="00456322" w:rsidRPr="00456322" w:rsidRDefault="00456322" w:rsidP="003C491C">
      <w:pPr>
        <w:contextualSpacing w:val="0"/>
        <w:rPr>
          <w:b/>
          <w:color w:val="auto"/>
          <w:szCs w:val="20"/>
        </w:rPr>
      </w:pPr>
      <w:r w:rsidRPr="00456322">
        <w:rPr>
          <w:bCs w:val="0"/>
          <w:color w:val="auto"/>
          <w:szCs w:val="20"/>
        </w:rPr>
        <w:t xml:space="preserve">There are no data on the excretion of </w:t>
      </w:r>
      <w:proofErr w:type="spellStart"/>
      <w:r w:rsidRPr="00456322">
        <w:rPr>
          <w:bCs w:val="0"/>
          <w:color w:val="auto"/>
          <w:szCs w:val="20"/>
        </w:rPr>
        <w:t>sotrovimab</w:t>
      </w:r>
      <w:proofErr w:type="spellEnd"/>
      <w:r w:rsidRPr="00456322">
        <w:rPr>
          <w:bCs w:val="0"/>
          <w:color w:val="auto"/>
          <w:szCs w:val="20"/>
        </w:rPr>
        <w:t xml:space="preserve"> in human milk. The potential treatment benefit or risk to the </w:t>
      </w:r>
      <w:proofErr w:type="spellStart"/>
      <w:r w:rsidRPr="00456322">
        <w:rPr>
          <w:bCs w:val="0"/>
          <w:color w:val="auto"/>
          <w:szCs w:val="20"/>
        </w:rPr>
        <w:t>newborn</w:t>
      </w:r>
      <w:proofErr w:type="spellEnd"/>
      <w:r w:rsidRPr="00456322">
        <w:rPr>
          <w:bCs w:val="0"/>
          <w:color w:val="auto"/>
          <w:szCs w:val="20"/>
        </w:rPr>
        <w:t xml:space="preserve">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 xml:space="preserve">Decisions on whether to breastfeed during treatment or to abstain from </w:t>
      </w:r>
      <w:proofErr w:type="spellStart"/>
      <w:r w:rsidRPr="00456322">
        <w:rPr>
          <w:bCs w:val="0"/>
          <w:color w:val="auto"/>
          <w:szCs w:val="20"/>
        </w:rPr>
        <w:t>sotrovimab</w:t>
      </w:r>
      <w:proofErr w:type="spellEnd"/>
      <w:r w:rsidRPr="00456322">
        <w:rPr>
          <w:bCs w:val="0"/>
          <w:color w:val="auto"/>
          <w:szCs w:val="20"/>
        </w:rPr>
        <w:t xml:space="preserve">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p>
    <w:p w14:paraId="06701FD0" w14:textId="2D213DEB" w:rsidR="00456322" w:rsidRDefault="00456322" w:rsidP="003C491C">
      <w:pPr>
        <w:autoSpaceDE/>
        <w:autoSpaceDN/>
        <w:adjustRightInd/>
        <w:contextualSpacing w:val="0"/>
        <w:rPr>
          <w:bCs w:val="0"/>
        </w:rPr>
      </w:pPr>
    </w:p>
    <w:p w14:paraId="19CB7594" w14:textId="0D98A97F" w:rsidR="00145CC9" w:rsidRDefault="00145CC9" w:rsidP="003C491C">
      <w:pPr>
        <w:autoSpaceDE/>
        <w:autoSpaceDN/>
        <w:adjustRightInd/>
        <w:contextualSpacing w:val="0"/>
        <w:rPr>
          <w:b/>
        </w:rPr>
      </w:pPr>
      <w:proofErr w:type="spellStart"/>
      <w:r>
        <w:rPr>
          <w:b/>
        </w:rPr>
        <w:t>Molnupiravir</w:t>
      </w:r>
      <w:proofErr w:type="spellEnd"/>
    </w:p>
    <w:p w14:paraId="2D6A634B" w14:textId="027065AF" w:rsidR="00145CC9" w:rsidRDefault="00145CC9" w:rsidP="003C491C">
      <w:pPr>
        <w:autoSpaceDE/>
        <w:autoSpaceDN/>
        <w:adjustRightInd/>
        <w:contextualSpacing w:val="0"/>
        <w:rPr>
          <w:shd w:val="clear" w:color="auto" w:fill="FFFFFF"/>
        </w:rPr>
      </w:pPr>
      <w:proofErr w:type="spellStart"/>
      <w:r>
        <w:t>Molnupiravir</w:t>
      </w:r>
      <w:proofErr w:type="spellEnd"/>
      <w:r>
        <w:t xml:space="preserve"> is not recommended for use in pregnant or breastfeeding women.</w:t>
      </w:r>
      <w:r w:rsidRPr="00221CF5">
        <w:rPr>
          <w:shd w:val="clear" w:color="auto" w:fill="FFFFFF"/>
        </w:rPr>
        <w:t xml:space="preserve"> </w:t>
      </w:r>
      <w:proofErr w:type="spellStart"/>
      <w:r>
        <w:rPr>
          <w:shd w:val="clear" w:color="auto" w:fill="FFFFFF"/>
        </w:rPr>
        <w:t>Molnupiravir</w:t>
      </w:r>
      <w:proofErr w:type="spellEnd"/>
      <w:r w:rsidRPr="00633320">
        <w:rPr>
          <w:shd w:val="clear" w:color="auto" w:fill="FFFFFF"/>
        </w:rPr>
        <w:t xml:space="preserve"> will only be included in the randomisation of women of child-bearing potential if they have had a negative pregnancy test since admission.</w:t>
      </w:r>
    </w:p>
    <w:p w14:paraId="6F5123BB" w14:textId="6EEB2E0C" w:rsidR="00145CC9" w:rsidRDefault="00145CC9" w:rsidP="003C491C">
      <w:pPr>
        <w:autoSpaceDE/>
        <w:autoSpaceDN/>
        <w:adjustRightInd/>
        <w:contextualSpacing w:val="0"/>
        <w:rPr>
          <w:bCs w:val="0"/>
        </w:rPr>
      </w:pPr>
    </w:p>
    <w:p w14:paraId="702F5675" w14:textId="77777777" w:rsidR="00B66772" w:rsidRDefault="00B66772" w:rsidP="00B66772">
      <w:pPr>
        <w:autoSpaceDE/>
        <w:autoSpaceDN/>
        <w:adjustRightInd/>
        <w:contextualSpacing w:val="0"/>
        <w:rPr>
          <w:ins w:id="916" w:author="Richard Haynes" w:date="2022-03-08T15:48:00Z"/>
          <w:b/>
        </w:rPr>
      </w:pPr>
      <w:proofErr w:type="spellStart"/>
      <w:ins w:id="917" w:author="Richard Haynes" w:date="2022-03-08T15:48:00Z">
        <w:r>
          <w:rPr>
            <w:b/>
          </w:rPr>
          <w:t>Paxlovid</w:t>
        </w:r>
        <w:proofErr w:type="spellEnd"/>
      </w:ins>
    </w:p>
    <w:p w14:paraId="6314ADC1" w14:textId="77777777" w:rsidR="00B66772" w:rsidRDefault="00B66772" w:rsidP="00B66772">
      <w:pPr>
        <w:autoSpaceDE/>
        <w:autoSpaceDN/>
        <w:adjustRightInd/>
        <w:contextualSpacing w:val="0"/>
        <w:rPr>
          <w:ins w:id="918" w:author="Richard Haynes" w:date="2022-03-08T15:48:00Z"/>
          <w:shd w:val="clear" w:color="auto" w:fill="FFFFFF"/>
        </w:rPr>
      </w:pPr>
      <w:ins w:id="919" w:author="Richard Haynes" w:date="2022-03-08T15:48:00Z">
        <w:r w:rsidRPr="00AA3E36">
          <w:rPr>
            <w:shd w:val="clear" w:color="auto" w:fill="FFFFFF"/>
          </w:rPr>
          <w:t>Preclinical animal reproductive toxicity studies have not</w:t>
        </w:r>
        <w:r>
          <w:rPr>
            <w:shd w:val="clear" w:color="auto" w:fill="FFFFFF"/>
          </w:rPr>
          <w:t xml:space="preserve"> </w:t>
        </w:r>
        <w:r w:rsidRPr="00AA3E36">
          <w:rPr>
            <w:shd w:val="clear" w:color="auto" w:fill="FFFFFF"/>
          </w:rPr>
          <w:t xml:space="preserve">identified adverse effects on </w:t>
        </w:r>
        <w:proofErr w:type="spellStart"/>
        <w:r w:rsidRPr="00AA3E36">
          <w:rPr>
            <w:shd w:val="clear" w:color="auto" w:fill="FFFFFF"/>
          </w:rPr>
          <w:t>fetal</w:t>
        </w:r>
        <w:proofErr w:type="spellEnd"/>
        <w:r w:rsidRPr="00AA3E36">
          <w:rPr>
            <w:shd w:val="clear" w:color="auto" w:fill="FFFFFF"/>
          </w:rPr>
          <w:t xml:space="preserve"> morphology or embryo-</w:t>
        </w:r>
        <w:proofErr w:type="spellStart"/>
        <w:r w:rsidRPr="00AA3E36">
          <w:rPr>
            <w:shd w:val="clear" w:color="auto" w:fill="FFFFFF"/>
          </w:rPr>
          <w:t>fetal</w:t>
        </w:r>
        <w:proofErr w:type="spellEnd"/>
        <w:r w:rsidRPr="00AA3E36">
          <w:rPr>
            <w:shd w:val="clear" w:color="auto" w:fill="FFFFFF"/>
          </w:rPr>
          <w:t xml:space="preserve"> viability in rat or rabbit models with</w:t>
        </w:r>
        <w:r>
          <w:rPr>
            <w:shd w:val="clear" w:color="auto" w:fill="FFFFFF"/>
          </w:rPr>
          <w:t xml:space="preserve"> </w:t>
        </w:r>
        <w:r w:rsidRPr="00AA3E36">
          <w:rPr>
            <w:shd w:val="clear" w:color="auto" w:fill="FFFFFF"/>
          </w:rPr>
          <w:t xml:space="preserve">doses of </w:t>
        </w:r>
        <w:proofErr w:type="spellStart"/>
        <w:r w:rsidRPr="00AA3E36">
          <w:rPr>
            <w:shd w:val="clear" w:color="auto" w:fill="FFFFFF"/>
          </w:rPr>
          <w:t>nirmatrelvir</w:t>
        </w:r>
        <w:proofErr w:type="spellEnd"/>
        <w:r w:rsidRPr="00AA3E36">
          <w:rPr>
            <w:shd w:val="clear" w:color="auto" w:fill="FFFFFF"/>
          </w:rPr>
          <w:t xml:space="preserve"> up to 12 times the human dose (equivalence based on predicted AUC</w:t>
        </w:r>
        <w:r>
          <w:rPr>
            <w:shd w:val="clear" w:color="auto" w:fill="FFFFFF"/>
          </w:rPr>
          <w:t xml:space="preserve"> </w:t>
        </w:r>
        <w:r w:rsidRPr="00AA3E36">
          <w:rPr>
            <w:shd w:val="clear" w:color="auto" w:fill="FFFFFF"/>
          </w:rPr>
          <w:t>concentrations).</w:t>
        </w:r>
        <w:r>
          <w:rPr>
            <w:shd w:val="clear" w:color="auto" w:fill="FFFFFF"/>
          </w:rPr>
          <w:t xml:space="preserve"> </w:t>
        </w:r>
        <w:r w:rsidRPr="00AA3E36">
          <w:rPr>
            <w:shd w:val="clear" w:color="auto" w:fill="FFFFFF"/>
          </w:rPr>
          <w:t>The offspring of pregnant rabbits administered 24 times the equivalent human</w:t>
        </w:r>
        <w:r>
          <w:rPr>
            <w:shd w:val="clear" w:color="auto" w:fill="FFFFFF"/>
          </w:rPr>
          <w:t xml:space="preserve"> </w:t>
        </w:r>
        <w:r w:rsidRPr="00AA3E36">
          <w:rPr>
            <w:shd w:val="clear" w:color="auto" w:fill="FFFFFF"/>
          </w:rPr>
          <w:t xml:space="preserve">dose, lower </w:t>
        </w:r>
        <w:proofErr w:type="spellStart"/>
        <w:r w:rsidRPr="00AA3E36">
          <w:rPr>
            <w:shd w:val="clear" w:color="auto" w:fill="FFFFFF"/>
          </w:rPr>
          <w:t>fetal</w:t>
        </w:r>
        <w:proofErr w:type="spellEnd"/>
        <w:r w:rsidRPr="00AA3E36">
          <w:rPr>
            <w:shd w:val="clear" w:color="auto" w:fill="FFFFFF"/>
          </w:rPr>
          <w:t xml:space="preserve"> body weights were observed but evidence of maternal toxicity was described</w:t>
        </w:r>
        <w:r>
          <w:rPr>
            <w:shd w:val="clear" w:color="auto" w:fill="FFFFFF"/>
          </w:rPr>
          <w:t xml:space="preserve"> </w:t>
        </w:r>
        <w:r w:rsidRPr="00AA3E36">
          <w:rPr>
            <w:shd w:val="clear" w:color="auto" w:fill="FFFFFF"/>
          </w:rPr>
          <w:t>(impact on weight gain/food consumption).</w:t>
        </w:r>
        <w:r>
          <w:fldChar w:fldCharType="begin"/>
        </w:r>
        <w:r>
          <w:instrText xml:space="preserve"> HYPERLINK \l "_ENREF_52" \o "Pfizer, 2021 #3145" </w:instrText>
        </w:r>
        <w:r>
          <w:fldChar w:fldCharType="separate"/>
        </w:r>
        <w:r>
          <w:rPr>
            <w:shd w:val="clear" w:color="auto" w:fill="FFFFFF"/>
          </w:rPr>
          <w:fldChar w:fldCharType="begin"/>
        </w:r>
        <w:r>
          <w:rPr>
            <w:shd w:val="clear" w:color="auto" w:fill="FFFFFF"/>
          </w:rPr>
          <w:instrText xml:space="preserve"> ADDIN EN.CITE &lt;EndNote&gt;&lt;Cite&gt;&lt;Author&gt;Pfizer&lt;/Author&gt;&lt;Year&gt;2021&lt;/Year&gt;&lt;RecNum&gt;3145&lt;/RecNum&gt;&lt;DisplayText&gt;&lt;style face="superscript"&gt;52&lt;/style&gt;&lt;/DisplayText&gt;&lt;record&gt;&lt;rec-number&gt;3145&lt;/rec-number&gt;&lt;foreign-keys&gt;&lt;key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r>
          <w:rPr>
            <w:shd w:val="clear" w:color="auto" w:fill="FFFFFF"/>
          </w:rPr>
          <w:fldChar w:fldCharType="separate"/>
        </w:r>
        <w:r w:rsidRPr="005A3F60">
          <w:rPr>
            <w:noProof/>
            <w:shd w:val="clear" w:color="auto" w:fill="FFFFFF"/>
            <w:vertAlign w:val="superscript"/>
          </w:rPr>
          <w:t>52</w:t>
        </w:r>
        <w:r>
          <w:rPr>
            <w:shd w:val="clear" w:color="auto" w:fill="FFFFFF"/>
          </w:rPr>
          <w:fldChar w:fldCharType="end"/>
        </w:r>
        <w:r>
          <w:rPr>
            <w:shd w:val="clear" w:color="auto" w:fill="FFFFFF"/>
          </w:rPr>
          <w:fldChar w:fldCharType="end"/>
        </w:r>
        <w:r>
          <w:fldChar w:fldCharType="begin"/>
        </w:r>
        <w:r>
          <w:instrText xml:space="preserve"> HYPERLINK \l "_ENREF_56" \o "Pfizer, 2021 #3145" </w:instrText>
        </w:r>
        <w:r>
          <w:fldChar w:fldCharType="end"/>
        </w:r>
        <w:r w:rsidRPr="00AA3E36">
          <w:rPr>
            <w:rFonts w:ascii="CIDFont+F3" w:hAnsi="CIDFont+F3" w:cs="CIDFont+F3"/>
            <w:bCs w:val="0"/>
            <w:color w:val="auto"/>
            <w:sz w:val="22"/>
            <w:szCs w:val="22"/>
          </w:rPr>
          <w:t xml:space="preserve"> </w:t>
        </w:r>
        <w:r w:rsidRPr="00AA3E36">
          <w:rPr>
            <w:shd w:val="clear" w:color="auto" w:fill="FFFFFF"/>
          </w:rPr>
          <w:t>There is a large amount of published evidence</w:t>
        </w:r>
        <w:r>
          <w:rPr>
            <w:shd w:val="clear" w:color="auto" w:fill="FFFFFF"/>
          </w:rPr>
          <w:t xml:space="preserve"> </w:t>
        </w:r>
        <w:r w:rsidRPr="00AA3E36">
          <w:rPr>
            <w:shd w:val="clear" w:color="auto" w:fill="FFFFFF"/>
          </w:rPr>
          <w:t>relating to the safety of ritonavir in human pregnancy, collected from antiretroviral and HIV/AIDS</w:t>
        </w:r>
        <w:r>
          <w:rPr>
            <w:shd w:val="clear" w:color="auto" w:fill="FFFFFF"/>
          </w:rPr>
          <w:t xml:space="preserve"> </w:t>
        </w:r>
        <w:r w:rsidRPr="00AA3E36">
          <w:rPr>
            <w:shd w:val="clear" w:color="auto" w:fill="FFFFFF"/>
          </w:rPr>
          <w:t>pregnancy registries. Overall, these data do not provide compelling evidence that ritonavir use in</w:t>
        </w:r>
        <w:r>
          <w:rPr>
            <w:shd w:val="clear" w:color="auto" w:fill="FFFFFF"/>
          </w:rPr>
          <w:t xml:space="preserve"> </w:t>
        </w:r>
        <w:r w:rsidRPr="00AA3E36">
          <w:rPr>
            <w:shd w:val="clear" w:color="auto" w:fill="FFFFFF"/>
          </w:rPr>
          <w:t>the first trimester is associated with an increased risk of malformation above the expected</w:t>
        </w:r>
        <w:r>
          <w:rPr>
            <w:shd w:val="clear" w:color="auto" w:fill="FFFFFF"/>
          </w:rPr>
          <w:t xml:space="preserve"> </w:t>
        </w:r>
        <w:r w:rsidRPr="00AA3E36">
          <w:rPr>
            <w:shd w:val="clear" w:color="auto" w:fill="FFFFFF"/>
          </w:rPr>
          <w:t>background rate of 2-3%.</w:t>
        </w:r>
        <w:r w:rsidRPr="00F22F4D">
          <w:rPr>
            <w:rFonts w:ascii="CIDFont+F3" w:hAnsi="CIDFont+F3" w:cs="CIDFont+F3"/>
            <w:bCs w:val="0"/>
            <w:color w:val="auto"/>
            <w:sz w:val="22"/>
            <w:szCs w:val="22"/>
          </w:rPr>
          <w:t xml:space="preserve"> </w:t>
        </w:r>
        <w:r w:rsidRPr="00F22F4D">
          <w:rPr>
            <w:bCs w:val="0"/>
            <w:color w:val="auto"/>
            <w:szCs w:val="22"/>
          </w:rPr>
          <w:t xml:space="preserve">As </w:t>
        </w:r>
        <w:proofErr w:type="spellStart"/>
        <w:r w:rsidRPr="00F22F4D">
          <w:rPr>
            <w:bCs w:val="0"/>
            <w:color w:val="auto"/>
            <w:szCs w:val="22"/>
          </w:rPr>
          <w:t>Paxlovid</w:t>
        </w:r>
        <w:proofErr w:type="spellEnd"/>
        <w:r w:rsidRPr="00F22F4D">
          <w:rPr>
            <w:bCs w:val="0"/>
            <w:color w:val="auto"/>
            <w:szCs w:val="22"/>
          </w:rPr>
          <w:t xml:space="preserve"> has not previous been given to pregnant women, women in the first trimester of pregnancy will be excluded from this comparison.</w:t>
        </w:r>
      </w:ins>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proofErr w:type="spellStart"/>
      <w:r w:rsidRPr="00D73C06">
        <w:rPr>
          <w:b/>
          <w:bCs w:val="0"/>
        </w:rPr>
        <w:t>Baloxavir</w:t>
      </w:r>
      <w:proofErr w:type="spellEnd"/>
      <w:r w:rsidRPr="00D73C06">
        <w:rPr>
          <w:b/>
          <w:bCs w:val="0"/>
        </w:rPr>
        <w:t xml:space="preserve"> </w:t>
      </w:r>
      <w:proofErr w:type="spellStart"/>
      <w:r w:rsidRPr="00D73C06">
        <w:rPr>
          <w:b/>
          <w:bCs w:val="0"/>
        </w:rPr>
        <w:t>marboxil</w:t>
      </w:r>
      <w:proofErr w:type="spellEnd"/>
    </w:p>
    <w:p w14:paraId="53C1B6C8" w14:textId="77777777" w:rsidR="00CF37F5" w:rsidRPr="00D73C06" w:rsidRDefault="00CF37F5" w:rsidP="003C491C">
      <w:pPr>
        <w:autoSpaceDE/>
        <w:autoSpaceDN/>
        <w:adjustRightInd/>
        <w:contextualSpacing w:val="0"/>
      </w:pPr>
      <w:r w:rsidRPr="00D73C06">
        <w:t xml:space="preserve">There are no data from the use of </w:t>
      </w:r>
      <w:proofErr w:type="spellStart"/>
      <w:r w:rsidRPr="00D73C06">
        <w:t>baloxavir</w:t>
      </w:r>
      <w:proofErr w:type="spellEnd"/>
      <w:r w:rsidRPr="00D73C06">
        <w:t xml:space="preserve"> </w:t>
      </w:r>
      <w:proofErr w:type="spellStart"/>
      <w:r w:rsidRPr="00D73C06">
        <w:t>marboxil</w:t>
      </w:r>
      <w:proofErr w:type="spellEnd"/>
      <w:r w:rsidRPr="00D73C06">
        <w:t xml:space="preserve"> in pregnant women. Animal studies do not indicate direct or indirect harmful effects with respect to reproductive toxicity</w:t>
      </w:r>
      <w:r>
        <w:t>.</w:t>
      </w:r>
      <w:r w:rsidRPr="00D73C06">
        <w:t xml:space="preserve"> </w:t>
      </w:r>
      <w:proofErr w:type="spellStart"/>
      <w:r w:rsidRPr="00B84DA9">
        <w:t>Baloxavir</w:t>
      </w:r>
      <w:proofErr w:type="spellEnd"/>
      <w:r w:rsidRPr="00B84DA9">
        <w:t xml:space="preserve">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w:t>
      </w:r>
      <w:proofErr w:type="spellStart"/>
      <w:r w:rsidRPr="00B84DA9">
        <w:t>fetal</w:t>
      </w:r>
      <w:proofErr w:type="spellEnd"/>
      <w:r w:rsidRPr="00B84DA9">
        <w:t xml:space="preserve"> effects at doses up to five and seven times the</w:t>
      </w:r>
      <w:r>
        <w:t xml:space="preserve"> </w:t>
      </w:r>
      <w:r w:rsidRPr="00B84DA9">
        <w:t xml:space="preserve">human therapeutic dose respectively. The risk of harm from </w:t>
      </w:r>
      <w:proofErr w:type="spellStart"/>
      <w:r w:rsidRPr="00B84DA9">
        <w:t>baloxavir</w:t>
      </w:r>
      <w:proofErr w:type="spellEnd"/>
      <w:r w:rsidRPr="00B84DA9">
        <w:t xml:space="preserve"> in pregnancy is</w:t>
      </w:r>
      <w:r>
        <w:t xml:space="preserve"> </w:t>
      </w:r>
      <w:r w:rsidRPr="00B84DA9">
        <w:t>likely to be low given the animal model data, together with the therapeutic target for</w:t>
      </w:r>
      <w:r>
        <w:t xml:space="preserve"> </w:t>
      </w:r>
      <w:proofErr w:type="spellStart"/>
      <w:r w:rsidRPr="00B84DA9">
        <w:t>baloxavir</w:t>
      </w:r>
      <w:proofErr w:type="spellEnd"/>
      <w:r w:rsidRPr="00B84DA9">
        <w:t xml:space="preserve"> being a virus specific enzyme.</w:t>
      </w:r>
      <w:r>
        <w:t xml:space="preserve"> </w:t>
      </w:r>
      <w:r w:rsidRPr="00D73C06">
        <w:t xml:space="preserve">It is unknown whether </w:t>
      </w:r>
      <w:proofErr w:type="spellStart"/>
      <w:r w:rsidRPr="00D73C06">
        <w:t>baloxavir</w:t>
      </w:r>
      <w:proofErr w:type="spellEnd"/>
      <w:r w:rsidRPr="00D73C06">
        <w:t xml:space="preserve"> </w:t>
      </w:r>
      <w:proofErr w:type="spellStart"/>
      <w:r w:rsidRPr="00D73C06">
        <w:t>marboxil</w:t>
      </w:r>
      <w:proofErr w:type="spellEnd"/>
      <w:r w:rsidRPr="00D73C06">
        <w:t xml:space="preserve"> or </w:t>
      </w:r>
      <w:proofErr w:type="spellStart"/>
      <w:r w:rsidRPr="00D73C06">
        <w:t>baloxavir</w:t>
      </w:r>
      <w:proofErr w:type="spellEnd"/>
      <w:r w:rsidRPr="00D73C06">
        <w:t xml:space="preserve"> are excreted in human milk</w:t>
      </w:r>
      <w:r>
        <w:t xml:space="preserve">, and </w:t>
      </w:r>
      <w:proofErr w:type="spellStart"/>
      <w:r>
        <w:t>baloxivir</w:t>
      </w:r>
      <w:proofErr w:type="spellEnd"/>
      <w:r>
        <w:t xml:space="preserve">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proofErr w:type="spellStart"/>
      <w:r w:rsidRPr="00351108">
        <w:rPr>
          <w:b/>
        </w:rPr>
        <w:t>Oseltamivir</w:t>
      </w:r>
      <w:proofErr w:type="spellEnd"/>
    </w:p>
    <w:p w14:paraId="6FF4B1EB" w14:textId="1DBF42AE" w:rsidR="00C35106" w:rsidRPr="00633320" w:rsidRDefault="00CF37F5" w:rsidP="003C491C">
      <w:pPr>
        <w:autoSpaceDE/>
        <w:autoSpaceDN/>
        <w:adjustRightInd/>
        <w:contextualSpacing w:val="0"/>
      </w:pPr>
      <w:r>
        <w:lastRenderedPageBreak/>
        <w:t xml:space="preserve">There are observational data on the use of </w:t>
      </w:r>
      <w:proofErr w:type="spellStart"/>
      <w:r>
        <w:t>oseltamivir</w:t>
      </w:r>
      <w:proofErr w:type="spellEnd"/>
      <w:r>
        <w:t xml:space="preserve"> in pregnant women including &gt;1000 women exposed during the first trimester. These studies found no evidence of adverse embryo-</w:t>
      </w:r>
      <w:proofErr w:type="spellStart"/>
      <w:r>
        <w:t>fetal</w:t>
      </w:r>
      <w:proofErr w:type="spellEnd"/>
      <w:r>
        <w:t xml:space="preserve"> effects. </w:t>
      </w:r>
      <w:proofErr w:type="spellStart"/>
      <w:r>
        <w:t>Oseltamivir</w:t>
      </w:r>
      <w:proofErr w:type="spellEnd"/>
      <w:r>
        <w:t xml:space="preserve"> is currently used in pregnant women. Its use may also be considered in breastfeeding women: it is excreted in breast milk but at low concentrations that would be </w:t>
      </w:r>
      <w:proofErr w:type="spellStart"/>
      <w:r>
        <w:t>subtherapeutic</w:t>
      </w:r>
      <w:proofErr w:type="spellEnd"/>
      <w:r>
        <w:t xml:space="preserve"> dose to the infant.</w:t>
      </w:r>
      <w:r w:rsidR="00C35106" w:rsidRPr="00633320">
        <w:br w:type="page"/>
      </w:r>
    </w:p>
    <w:p w14:paraId="2A2D3333" w14:textId="6D7C68B2" w:rsidR="004B65DD" w:rsidRPr="00633320" w:rsidRDefault="004B65DD" w:rsidP="008F2EC2">
      <w:pPr>
        <w:pStyle w:val="Heading2"/>
      </w:pPr>
      <w:bookmarkStart w:id="920" w:name="_Toc97376119"/>
      <w:r w:rsidRPr="00633320">
        <w:lastRenderedPageBreak/>
        <w:t xml:space="preserve">Appendix </w:t>
      </w:r>
      <w:r w:rsidR="00E67655">
        <w:t>5</w:t>
      </w:r>
      <w:r w:rsidRPr="00633320">
        <w:t xml:space="preserve">: </w:t>
      </w:r>
      <w:proofErr w:type="spellStart"/>
      <w:r w:rsidRPr="00633320">
        <w:t>Organisational</w:t>
      </w:r>
      <w:proofErr w:type="spellEnd"/>
      <w:r w:rsidRPr="00633320">
        <w:t xml:space="preserve"> Structure and Responsibilities</w:t>
      </w:r>
      <w:bookmarkEnd w:id="703"/>
      <w:bookmarkEnd w:id="704"/>
      <w:bookmarkEnd w:id="705"/>
      <w:bookmarkEnd w:id="825"/>
      <w:bookmarkEnd w:id="826"/>
      <w:bookmarkEnd w:id="897"/>
      <w:bookmarkEnd w:id="920"/>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1FEE1133"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3C491C">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proofErr w:type="spellStart"/>
      <w:r w:rsidR="00941714" w:rsidRPr="00633320">
        <w:t>substudy</w:t>
      </w:r>
      <w:proofErr w:type="spellEnd"/>
      <w:r w:rsidR="00941714" w:rsidRPr="00633320">
        <w:t xml:space="preserve">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B168EBF" w:rsidR="00DD3BD1" w:rsidRPr="00633320" w:rsidRDefault="00DD3BD1" w:rsidP="00DD3BD1">
      <w:r w:rsidRPr="00633320">
        <w:t xml:space="preserve">The </w:t>
      </w:r>
      <w:r w:rsidR="00200BAB">
        <w:t xml:space="preserve">International </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 xml:space="preserve">Review of study publications and </w:t>
      </w:r>
      <w:proofErr w:type="spellStart"/>
      <w:r w:rsidRPr="00633320">
        <w:t>substudy</w:t>
      </w:r>
      <w:proofErr w:type="spellEnd"/>
      <w:r w:rsidRPr="00633320">
        <w:t xml:space="preserve">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3C491C">
        <w:t>;</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w:t>
      </w:r>
      <w:proofErr w:type="spellStart"/>
      <w:r w:rsidRPr="00633320">
        <w:t>unblinded</w:t>
      </w:r>
      <w:proofErr w:type="spellEnd"/>
      <w:r w:rsidRPr="00633320">
        <w:t xml:space="preserve"> interim </w:t>
      </w:r>
      <w:r w:rsidR="00FF72FD" w:rsidRPr="00633320">
        <w:t xml:space="preserve">analyses </w:t>
      </w:r>
      <w:r w:rsidRPr="00633320">
        <w:t>according to the Protocol</w:t>
      </w:r>
      <w:r w:rsidR="00941714" w:rsidRPr="00633320">
        <w:t>;</w:t>
      </w:r>
    </w:p>
    <w:p w14:paraId="4961EEC0" w14:textId="7B6EF83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r w:rsidR="00200BAB">
        <w:t>P</w:t>
      </w:r>
      <w:r w:rsidR="00200BAB" w:rsidRPr="00633320">
        <w:t xml:space="preserve">rotocol </w:t>
      </w:r>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6B357D71"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 xml:space="preserve">safety information in line with the </w:t>
      </w:r>
      <w:r w:rsidR="00200BAB">
        <w:t>P</w:t>
      </w:r>
      <w:r w:rsidR="00200BAB" w:rsidRPr="00633320">
        <w:t xml:space="preserve">rotocol </w:t>
      </w:r>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r w:rsidR="00200BAB">
        <w:t>;</w:t>
      </w:r>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r w:rsidR="00200BAB">
        <w:t>;</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921" w:name="_Toc266112760"/>
      <w:bookmarkStart w:id="922" w:name="_Toc267579323"/>
      <w:bookmarkStart w:id="923" w:name="_Toc268860992"/>
      <w:bookmarkEnd w:id="921"/>
      <w:bookmarkEnd w:id="922"/>
      <w:bookmarkEnd w:id="923"/>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 xml:space="preserve">Peter </w:t>
            </w:r>
            <w:proofErr w:type="spellStart"/>
            <w:r w:rsidRPr="00633320">
              <w:rPr>
                <w:sz w:val="20"/>
              </w:rPr>
              <w:t>Horby</w:t>
            </w:r>
            <w:proofErr w:type="spellEnd"/>
          </w:p>
          <w:p w14:paraId="65343298" w14:textId="77777777" w:rsidR="009A510F" w:rsidRPr="00633320" w:rsidRDefault="009A510F" w:rsidP="00F123A0">
            <w:pPr>
              <w:rPr>
                <w:sz w:val="20"/>
              </w:rPr>
            </w:pPr>
            <w:r w:rsidRPr="00633320">
              <w:rPr>
                <w:sz w:val="20"/>
              </w:rPr>
              <w:t xml:space="preserve">Martin </w:t>
            </w:r>
            <w:proofErr w:type="spellStart"/>
            <w:r w:rsidRPr="00633320">
              <w:rPr>
                <w:sz w:val="20"/>
              </w:rPr>
              <w:t>Landray</w:t>
            </w:r>
            <w:proofErr w:type="spellEnd"/>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84EF54" w:rsidR="00F431AF" w:rsidRPr="00633320" w:rsidRDefault="009A510F" w:rsidP="00CF37F5">
            <w:pPr>
              <w:rPr>
                <w:sz w:val="20"/>
              </w:rPr>
            </w:pPr>
            <w:r w:rsidRPr="00633320">
              <w:rPr>
                <w:sz w:val="20"/>
              </w:rPr>
              <w:t xml:space="preserve">Kenneth Baillie (Scotland Lead), </w:t>
            </w:r>
            <w:r w:rsidR="000E17A4" w:rsidRPr="00633320">
              <w:rPr>
                <w:sz w:val="20"/>
              </w:rPr>
              <w:t xml:space="preserve">Maya </w:t>
            </w:r>
            <w:proofErr w:type="spellStart"/>
            <w:r w:rsidR="000E17A4" w:rsidRPr="00633320">
              <w:rPr>
                <w:sz w:val="20"/>
              </w:rPr>
              <w:t>Buch</w:t>
            </w:r>
            <w:proofErr w:type="spellEnd"/>
            <w:r w:rsidR="000E17A4" w:rsidRPr="00633320">
              <w:rPr>
                <w:sz w:val="20"/>
              </w:rPr>
              <w:t xml:space="preserve">,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w:t>
            </w:r>
            <w:proofErr w:type="spellStart"/>
            <w:r w:rsidR="005F61D0" w:rsidRPr="00633320">
              <w:rPr>
                <w:sz w:val="20"/>
              </w:rPr>
              <w:t>Mafham</w:t>
            </w:r>
            <w:proofErr w:type="spellEnd"/>
            <w:r w:rsidR="005F61D0" w:rsidRPr="00633320">
              <w:rPr>
                <w:sz w:val="20"/>
              </w:rPr>
              <w:t xml:space="preserve">, </w:t>
            </w:r>
            <w:r w:rsidR="00EB461B" w:rsidRPr="00633320">
              <w:rPr>
                <w:sz w:val="20"/>
              </w:rPr>
              <w:t xml:space="preserve">Alan Montgomery, </w:t>
            </w:r>
            <w:proofErr w:type="spellStart"/>
            <w:r w:rsidR="00A81581">
              <w:rPr>
                <w:sz w:val="20"/>
              </w:rPr>
              <w:t>Aparna</w:t>
            </w:r>
            <w:proofErr w:type="spellEnd"/>
            <w:r w:rsidR="00A81581">
              <w:rPr>
                <w:sz w:val="20"/>
              </w:rPr>
              <w:t xml:space="preserve">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xml:space="preserve">, Guy </w:t>
            </w:r>
            <w:proofErr w:type="spellStart"/>
            <w:r w:rsidR="005D3229" w:rsidRPr="00633320">
              <w:rPr>
                <w:sz w:val="20"/>
              </w:rPr>
              <w:t>Thwaites</w:t>
            </w:r>
            <w:proofErr w:type="spellEnd"/>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 xml:space="preserve">Guy </w:t>
      </w:r>
      <w:proofErr w:type="spellStart"/>
      <w:r w:rsidRPr="00633320">
        <w:rPr>
          <w:sz w:val="20"/>
        </w:rPr>
        <w:t>Thwaites</w:t>
      </w:r>
      <w:proofErr w:type="spellEnd"/>
      <w:r w:rsidRPr="00633320">
        <w:rPr>
          <w:sz w:val="20"/>
        </w:rPr>
        <w:t>,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proofErr w:type="gramStart"/>
      <w:r w:rsidRPr="00633320">
        <w:rPr>
          <w:sz w:val="20"/>
        </w:rPr>
        <w:t>Vietnam :</w:t>
      </w:r>
      <w:proofErr w:type="gramEnd"/>
      <w:r w:rsidRPr="00633320">
        <w:rPr>
          <w:sz w:val="20"/>
        </w:rPr>
        <w:t xml:space="preserve"> Nguyen Ngo </w:t>
      </w:r>
      <w:proofErr w:type="spellStart"/>
      <w:r w:rsidRPr="00633320">
        <w:rPr>
          <w:sz w:val="20"/>
        </w:rPr>
        <w:t>Quang</w:t>
      </w:r>
      <w:proofErr w:type="spellEnd"/>
      <w:r w:rsidRPr="00633320">
        <w:rPr>
          <w:sz w:val="20"/>
        </w:rPr>
        <w:t xml:space="preserve">, </w:t>
      </w:r>
      <w:proofErr w:type="spellStart"/>
      <w:r w:rsidRPr="00633320">
        <w:rPr>
          <w:sz w:val="20"/>
        </w:rPr>
        <w:t>Prof.</w:t>
      </w:r>
      <w:proofErr w:type="spellEnd"/>
      <w:r w:rsidRPr="00633320">
        <w:rPr>
          <w:sz w:val="20"/>
        </w:rPr>
        <w:t xml:space="preserve"> </w:t>
      </w:r>
      <w:proofErr w:type="spellStart"/>
      <w:r w:rsidRPr="00633320">
        <w:rPr>
          <w:sz w:val="20"/>
        </w:rPr>
        <w:t>Binh</w:t>
      </w:r>
      <w:proofErr w:type="spellEnd"/>
      <w:r w:rsidRPr="00633320">
        <w:rPr>
          <w:sz w:val="20"/>
        </w:rPr>
        <w:t xml:space="preserve"> </w:t>
      </w:r>
    </w:p>
    <w:p w14:paraId="78FD3538" w14:textId="77777777" w:rsidR="00B0385B" w:rsidRPr="00633320" w:rsidRDefault="00B0385B" w:rsidP="00B0385B">
      <w:pPr>
        <w:ind w:left="3600"/>
        <w:rPr>
          <w:sz w:val="20"/>
        </w:rPr>
      </w:pPr>
      <w:r w:rsidRPr="00633320">
        <w:rPr>
          <w:sz w:val="20"/>
        </w:rPr>
        <w:t xml:space="preserve">Indonesia: </w:t>
      </w:r>
      <w:proofErr w:type="spellStart"/>
      <w:r w:rsidRPr="00633320">
        <w:rPr>
          <w:sz w:val="20"/>
        </w:rPr>
        <w:t>Erlina</w:t>
      </w:r>
      <w:proofErr w:type="spellEnd"/>
      <w:r w:rsidRPr="00633320">
        <w:rPr>
          <w:sz w:val="20"/>
        </w:rPr>
        <w:t xml:space="preserve"> Burhan, </w:t>
      </w:r>
      <w:proofErr w:type="spellStart"/>
      <w:r w:rsidRPr="00633320">
        <w:rPr>
          <w:sz w:val="20"/>
        </w:rPr>
        <w:t>Bachti</w:t>
      </w:r>
      <w:proofErr w:type="spellEnd"/>
      <w:r w:rsidRPr="00633320">
        <w:rPr>
          <w:sz w:val="20"/>
        </w:rPr>
        <w:t xml:space="preserve"> </w:t>
      </w:r>
      <w:proofErr w:type="spellStart"/>
      <w:r w:rsidRPr="00633320">
        <w:rPr>
          <w:sz w:val="20"/>
        </w:rPr>
        <w:t>Alisjahbana</w:t>
      </w:r>
      <w:proofErr w:type="spellEnd"/>
      <w:r w:rsidRPr="00633320">
        <w:rPr>
          <w:sz w:val="20"/>
        </w:rPr>
        <w:t xml:space="preserve">  </w:t>
      </w:r>
    </w:p>
    <w:p w14:paraId="3C8669A4" w14:textId="7EFC3213" w:rsidR="00AB6C8E" w:rsidRPr="00633320" w:rsidRDefault="00B0385B" w:rsidP="00B0385B">
      <w:pPr>
        <w:ind w:left="3600"/>
        <w:rPr>
          <w:sz w:val="20"/>
        </w:rPr>
      </w:pPr>
      <w:r w:rsidRPr="00633320">
        <w:rPr>
          <w:sz w:val="20"/>
        </w:rPr>
        <w:t xml:space="preserve">Nepal:  </w:t>
      </w:r>
      <w:proofErr w:type="spellStart"/>
      <w:r w:rsidR="00941C11" w:rsidRPr="00633320">
        <w:rPr>
          <w:sz w:val="20"/>
        </w:rPr>
        <w:t>Janak</w:t>
      </w:r>
      <w:proofErr w:type="spellEnd"/>
      <w:r w:rsidR="00941C11" w:rsidRPr="00633320">
        <w:rPr>
          <w:sz w:val="20"/>
        </w:rPr>
        <w:t xml:space="preserve"> </w:t>
      </w:r>
      <w:proofErr w:type="spellStart"/>
      <w:r w:rsidR="00941C11" w:rsidRPr="00633320">
        <w:rPr>
          <w:sz w:val="20"/>
        </w:rPr>
        <w:t>Koirala</w:t>
      </w:r>
      <w:proofErr w:type="spellEnd"/>
      <w:r w:rsidRPr="00633320">
        <w:rPr>
          <w:sz w:val="20"/>
        </w:rPr>
        <w:t xml:space="preserve">, </w:t>
      </w:r>
      <w:proofErr w:type="spellStart"/>
      <w:r w:rsidRPr="00633320">
        <w:rPr>
          <w:sz w:val="20"/>
        </w:rPr>
        <w:t>Sudha</w:t>
      </w:r>
      <w:proofErr w:type="spellEnd"/>
      <w:r w:rsidRPr="00633320">
        <w:rPr>
          <w:sz w:val="20"/>
        </w:rPr>
        <w:t xml:space="preserve">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proofErr w:type="spellStart"/>
      <w:r w:rsidRPr="00633320">
        <w:rPr>
          <w:sz w:val="20"/>
        </w:rPr>
        <w:t>Evelyne</w:t>
      </w:r>
      <w:proofErr w:type="spellEnd"/>
      <w:r w:rsidRPr="00633320">
        <w:rPr>
          <w:sz w:val="20"/>
        </w:rPr>
        <w:t xml:space="preserve"> </w:t>
      </w:r>
      <w:proofErr w:type="spellStart"/>
      <w:r w:rsidRPr="00633320">
        <w:rPr>
          <w:sz w:val="20"/>
        </w:rPr>
        <w:t>Kestelyn</w:t>
      </w:r>
      <w:proofErr w:type="spellEnd"/>
      <w:r w:rsidRPr="00633320">
        <w:rPr>
          <w:sz w:val="20"/>
        </w:rPr>
        <w:t xml:space="preserve">, Buddha </w:t>
      </w:r>
      <w:proofErr w:type="spellStart"/>
      <w:r w:rsidRPr="00633320">
        <w:rPr>
          <w:sz w:val="20"/>
        </w:rPr>
        <w:t>Basnyat</w:t>
      </w:r>
      <w:proofErr w:type="spellEnd"/>
      <w:r w:rsidRPr="00633320">
        <w:rPr>
          <w:sz w:val="20"/>
        </w:rPr>
        <w:t xml:space="preserve">, </w:t>
      </w:r>
      <w:proofErr w:type="spellStart"/>
      <w:r w:rsidR="00941C11" w:rsidRPr="00633320">
        <w:rPr>
          <w:sz w:val="20"/>
        </w:rPr>
        <w:t>Pradip</w:t>
      </w:r>
      <w:proofErr w:type="spellEnd"/>
      <w:r w:rsidR="00941C11" w:rsidRPr="00633320">
        <w:rPr>
          <w:sz w:val="20"/>
        </w:rPr>
        <w:t xml:space="preserve"> </w:t>
      </w:r>
      <w:proofErr w:type="spellStart"/>
      <w:r w:rsidR="00941C11" w:rsidRPr="00633320">
        <w:rPr>
          <w:sz w:val="20"/>
        </w:rPr>
        <w:t>Gyanwali</w:t>
      </w:r>
      <w:proofErr w:type="spellEnd"/>
      <w:r w:rsidR="00941C11" w:rsidRPr="00633320">
        <w:rPr>
          <w:sz w:val="20"/>
        </w:rPr>
        <w:t xml:space="preserve">, </w:t>
      </w:r>
      <w:proofErr w:type="spellStart"/>
      <w:r w:rsidRPr="00633320">
        <w:rPr>
          <w:sz w:val="20"/>
        </w:rPr>
        <w:t>Raph</w:t>
      </w:r>
      <w:proofErr w:type="spellEnd"/>
      <w:r w:rsidRPr="00633320">
        <w:rPr>
          <w:sz w:val="20"/>
        </w:rPr>
        <w:t xml:space="preserve"> </w:t>
      </w:r>
      <w:proofErr w:type="spellStart"/>
      <w:r w:rsidRPr="00633320">
        <w:rPr>
          <w:sz w:val="20"/>
        </w:rPr>
        <w:t>Hamers</w:t>
      </w:r>
      <w:proofErr w:type="spellEnd"/>
      <w:r w:rsidRPr="00633320">
        <w:rPr>
          <w:sz w:val="20"/>
        </w:rPr>
        <w:t xml:space="preserve">, Peter </w:t>
      </w:r>
      <w:proofErr w:type="spellStart"/>
      <w:r w:rsidRPr="00633320">
        <w:rPr>
          <w:sz w:val="20"/>
        </w:rPr>
        <w:t>Horby</w:t>
      </w:r>
      <w:proofErr w:type="spellEnd"/>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E1A570D"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 xml:space="preserve">John </w:t>
      </w:r>
      <w:proofErr w:type="spellStart"/>
      <w:r>
        <w:rPr>
          <w:sz w:val="20"/>
        </w:rPr>
        <w:t>Amuasi</w:t>
      </w:r>
      <w:proofErr w:type="spellEnd"/>
      <w:r>
        <w:rPr>
          <w:sz w:val="20"/>
        </w:rPr>
        <w:t xml:space="preserve">, Peter </w:t>
      </w:r>
      <w:proofErr w:type="spellStart"/>
      <w:r>
        <w:rPr>
          <w:sz w:val="20"/>
        </w:rPr>
        <w:t>Horby</w:t>
      </w:r>
      <w:proofErr w:type="spellEnd"/>
      <w:r>
        <w:rPr>
          <w:sz w:val="20"/>
        </w:rPr>
        <w:t xml:space="preserve">, Jeremy </w:t>
      </w:r>
      <w:proofErr w:type="spellStart"/>
      <w:r>
        <w:rPr>
          <w:sz w:val="20"/>
        </w:rPr>
        <w:t>Nel</w:t>
      </w:r>
      <w:proofErr w:type="spellEnd"/>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 xml:space="preserve">Peter </w:t>
            </w:r>
            <w:proofErr w:type="spellStart"/>
            <w:r w:rsidRPr="00633320">
              <w:rPr>
                <w:sz w:val="20"/>
              </w:rPr>
              <w:t>Sandercock</w:t>
            </w:r>
            <w:proofErr w:type="spellEnd"/>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 xml:space="preserve">Janet </w:t>
            </w:r>
            <w:proofErr w:type="spellStart"/>
            <w:r w:rsidRPr="00633320">
              <w:rPr>
                <w:sz w:val="20"/>
              </w:rPr>
              <w:t>Darbyshire</w:t>
            </w:r>
            <w:proofErr w:type="spellEnd"/>
            <w:r w:rsidRPr="00633320">
              <w:rPr>
                <w:sz w:val="20"/>
              </w:rPr>
              <w:t xml:space="preserve">, David </w:t>
            </w:r>
            <w:proofErr w:type="spellStart"/>
            <w:r w:rsidRPr="00633320">
              <w:rPr>
                <w:sz w:val="20"/>
              </w:rPr>
              <w:t>DeMets</w:t>
            </w:r>
            <w:proofErr w:type="spellEnd"/>
            <w:r w:rsidRPr="00633320">
              <w:rPr>
                <w:sz w:val="20"/>
              </w:rPr>
              <w:t>, Robert Fowler,</w:t>
            </w:r>
          </w:p>
          <w:p w14:paraId="2D6FD353" w14:textId="65E69EC1" w:rsidR="00A73E0A" w:rsidRPr="00633320" w:rsidRDefault="009A510F" w:rsidP="004B2491">
            <w:pPr>
              <w:rPr>
                <w:sz w:val="20"/>
              </w:rPr>
            </w:pPr>
            <w:r w:rsidRPr="00633320">
              <w:rPr>
                <w:sz w:val="20"/>
              </w:rPr>
              <w:t xml:space="preserve">David </w:t>
            </w:r>
            <w:proofErr w:type="spellStart"/>
            <w:r w:rsidR="00973864" w:rsidRPr="00633320">
              <w:rPr>
                <w:sz w:val="20"/>
              </w:rPr>
              <w:t>L</w:t>
            </w:r>
            <w:r w:rsidRPr="00633320">
              <w:rPr>
                <w:sz w:val="20"/>
              </w:rPr>
              <w:t>alloo</w:t>
            </w:r>
            <w:proofErr w:type="spellEnd"/>
            <w:r w:rsidRPr="00633320">
              <w:rPr>
                <w:sz w:val="20"/>
              </w:rPr>
              <w:t xml:space="preserve">, </w:t>
            </w:r>
            <w:r w:rsidR="004B2491" w:rsidRPr="00633320">
              <w:rPr>
                <w:sz w:val="20"/>
              </w:rPr>
              <w:t xml:space="preserve">Mohammed </w:t>
            </w:r>
            <w:proofErr w:type="spellStart"/>
            <w:r w:rsidR="004B2491" w:rsidRPr="00633320">
              <w:rPr>
                <w:sz w:val="20"/>
              </w:rPr>
              <w:t>Munavvar</w:t>
            </w:r>
            <w:proofErr w:type="spellEnd"/>
            <w:r w:rsidR="004B2491" w:rsidRPr="00633320">
              <w:rPr>
                <w:sz w:val="20"/>
              </w:rPr>
              <w:t>,</w:t>
            </w:r>
            <w:r w:rsidR="0030265A" w:rsidRPr="00633320">
              <w:rPr>
                <w:sz w:val="20"/>
              </w:rPr>
              <w:t xml:space="preserve"> </w:t>
            </w:r>
            <w:proofErr w:type="spellStart"/>
            <w:r w:rsidR="00F06C4A" w:rsidRPr="00633320">
              <w:rPr>
                <w:sz w:val="20"/>
              </w:rPr>
              <w:t>Adilia</w:t>
            </w:r>
            <w:proofErr w:type="spellEnd"/>
            <w:r w:rsidR="00F06C4A" w:rsidRPr="00633320">
              <w:rPr>
                <w:sz w:val="20"/>
              </w:rPr>
              <w:t xml:space="preserve"> </w:t>
            </w:r>
            <w:proofErr w:type="spellStart"/>
            <w:r w:rsidR="00F06C4A" w:rsidRPr="00633320">
              <w:rPr>
                <w:sz w:val="20"/>
              </w:rPr>
              <w:t>Warris</w:t>
            </w:r>
            <w:proofErr w:type="spellEnd"/>
            <w:r w:rsidR="00F06C4A" w:rsidRPr="00633320">
              <w:rPr>
                <w:sz w:val="20"/>
              </w:rPr>
              <w:t xml:space="preserve">, </w:t>
            </w:r>
            <w:r w:rsidRPr="00633320">
              <w:rPr>
                <w:sz w:val="20"/>
              </w:rPr>
              <w:t xml:space="preserve">Janet </w:t>
            </w:r>
            <w:proofErr w:type="spellStart"/>
            <w:r w:rsidRPr="00633320">
              <w:rPr>
                <w:sz w:val="20"/>
              </w:rPr>
              <w:t>Wittes</w:t>
            </w:r>
            <w:proofErr w:type="spellEnd"/>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 xml:space="preserve">Jonathan </w:t>
            </w:r>
            <w:proofErr w:type="spellStart"/>
            <w:r w:rsidRPr="00633320">
              <w:rPr>
                <w:sz w:val="20"/>
              </w:rPr>
              <w:t>Emberson</w:t>
            </w:r>
            <w:proofErr w:type="spellEnd"/>
            <w:r w:rsidRPr="00633320">
              <w:rPr>
                <w:sz w:val="20"/>
              </w:rPr>
              <w:t xml:space="preserve">, Natalie </w:t>
            </w:r>
            <w:proofErr w:type="spellStart"/>
            <w:r w:rsidRPr="00633320">
              <w:rPr>
                <w:sz w:val="20"/>
              </w:rPr>
              <w:t>Staplin</w:t>
            </w:r>
            <w:proofErr w:type="spellEnd"/>
          </w:p>
        </w:tc>
      </w:tr>
      <w:bookmarkEnd w:id="619"/>
      <w:bookmarkEnd w:id="620"/>
    </w:tbl>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924" w:name="_Toc44674880"/>
      <w:bookmarkStart w:id="925" w:name="_Toc97376120"/>
      <w:r w:rsidRPr="00633320">
        <w:lastRenderedPageBreak/>
        <w:t>REFERENCES</w:t>
      </w:r>
      <w:bookmarkEnd w:id="924"/>
      <w:bookmarkEnd w:id="925"/>
    </w:p>
    <w:p w14:paraId="3FA7EFE3" w14:textId="77777777" w:rsidR="00DC738F" w:rsidRPr="00DC738F" w:rsidRDefault="00A46DE7" w:rsidP="00DC738F">
      <w:pPr>
        <w:pStyle w:val="EndNoteBibliography"/>
        <w:spacing w:after="240"/>
      </w:pPr>
      <w:r w:rsidRPr="00633320">
        <w:fldChar w:fldCharType="begin"/>
      </w:r>
      <w:r w:rsidRPr="00633320">
        <w:instrText xml:space="preserve"> ADDIN EN.REFLIST </w:instrText>
      </w:r>
      <w:r w:rsidRPr="00633320">
        <w:fldChar w:fldCharType="separate"/>
      </w:r>
      <w:bookmarkStart w:id="926" w:name="_ENREF_1"/>
      <w:r w:rsidR="00DC738F" w:rsidRPr="00DC738F">
        <w:t>1.</w:t>
      </w:r>
      <w:r w:rsidR="00DC738F" w:rsidRPr="00DC738F">
        <w:tab/>
        <w:t>Zhu N, Zhang D, Wang W, et al. A Novel Coronavirus from Patients with Pneumonia in China, 2019. N Engl J Med 2020;382:727-33.</w:t>
      </w:r>
      <w:bookmarkEnd w:id="926"/>
    </w:p>
    <w:p w14:paraId="66D19921" w14:textId="77777777" w:rsidR="00DC738F" w:rsidRPr="00DC738F" w:rsidRDefault="00DC738F" w:rsidP="00DC738F">
      <w:pPr>
        <w:pStyle w:val="EndNoteBibliography"/>
        <w:spacing w:after="240"/>
      </w:pPr>
      <w:bookmarkStart w:id="927" w:name="_ENREF_2"/>
      <w:r w:rsidRPr="00DC738F">
        <w:t>2.</w:t>
      </w:r>
      <w:r w:rsidRPr="00DC738F">
        <w:tab/>
        <w:t>Shi R, Shan C, Duan X, et al. A human neutralizing antibody targets the receptor-binding site of SARS-CoV-2. Nature 2020;584:120-4.</w:t>
      </w:r>
      <w:bookmarkEnd w:id="927"/>
    </w:p>
    <w:p w14:paraId="35372C15" w14:textId="77777777" w:rsidR="00DC738F" w:rsidRPr="00DC738F" w:rsidRDefault="00DC738F" w:rsidP="00DC738F">
      <w:pPr>
        <w:pStyle w:val="EndNoteBibliography"/>
        <w:spacing w:after="240"/>
      </w:pPr>
      <w:bookmarkStart w:id="928" w:name="_ENREF_3"/>
      <w:r w:rsidRPr="00DC738F">
        <w:t>3.</w:t>
      </w:r>
      <w:r w:rsidRPr="00DC738F">
        <w:tab/>
        <w:t>Huang C, Wang Y, Li X, et al. Clinical features of patients infected with 2019 novel coronavirus in Wuhan, China. Lancet 2020;395:497-506.</w:t>
      </w:r>
      <w:bookmarkEnd w:id="928"/>
    </w:p>
    <w:p w14:paraId="6149A408" w14:textId="77777777" w:rsidR="00DC738F" w:rsidRPr="00DC738F" w:rsidRDefault="00DC738F" w:rsidP="00DC738F">
      <w:pPr>
        <w:pStyle w:val="EndNoteBibliography"/>
        <w:spacing w:after="240"/>
      </w:pPr>
      <w:bookmarkStart w:id="929" w:name="_ENREF_4"/>
      <w:r w:rsidRPr="00DC738F">
        <w:t>4.</w:t>
      </w:r>
      <w:r w:rsidRPr="00DC738F">
        <w:tab/>
        <w:t>Wang D, Hu B, Hu C, et al. Clinical Characteristics of 138 Hospitalized Patients With 2019 Novel Coronavirus-Infected Pneumonia in Wuhan, China. JAMA 2020.</w:t>
      </w:r>
      <w:bookmarkEnd w:id="929"/>
    </w:p>
    <w:p w14:paraId="255E499E" w14:textId="77777777" w:rsidR="00DC738F" w:rsidRPr="00DC738F" w:rsidRDefault="00DC738F" w:rsidP="00DC738F">
      <w:pPr>
        <w:pStyle w:val="EndNoteBibliography"/>
        <w:spacing w:after="240"/>
      </w:pPr>
      <w:bookmarkStart w:id="930" w:name="_ENREF_5"/>
      <w:r w:rsidRPr="00DC738F">
        <w:t>5.</w:t>
      </w:r>
      <w:r w:rsidRPr="00DC738F">
        <w:tab/>
        <w:t>Whittaker E, Bamford A, Kenny J, et al. Clinical Characteristics of 58 Children With a Pediatric Inflammatory Multisystem Syndrome Temporally Associated With SARS-CoV-2. JAMA 2020.</w:t>
      </w:r>
      <w:bookmarkEnd w:id="930"/>
    </w:p>
    <w:p w14:paraId="408AFB2D" w14:textId="77777777" w:rsidR="00DC738F" w:rsidRPr="00DC738F" w:rsidRDefault="00DC738F" w:rsidP="00DC738F">
      <w:pPr>
        <w:pStyle w:val="EndNoteBibliography"/>
        <w:spacing w:after="240"/>
      </w:pPr>
      <w:bookmarkStart w:id="931" w:name="_ENREF_6"/>
      <w:r w:rsidRPr="00DC738F">
        <w:t>6.</w:t>
      </w:r>
      <w:r w:rsidRPr="00DC738F">
        <w:tab/>
        <w:t>Zhou F, Yu T, Du R, et al. Clinical course and risk factors for mortality of adult inpatients with COVID-19 in Wuhan, China: a retrospective cohort study. Lancet 2020;395:1054-62.</w:t>
      </w:r>
      <w:bookmarkEnd w:id="931"/>
    </w:p>
    <w:p w14:paraId="21E3539F" w14:textId="77777777" w:rsidR="00DC738F" w:rsidRPr="00DC738F" w:rsidRDefault="00DC738F" w:rsidP="00DC738F">
      <w:pPr>
        <w:pStyle w:val="EndNoteBibliography"/>
        <w:spacing w:after="240"/>
      </w:pPr>
      <w:bookmarkStart w:id="932" w:name="_ENREF_7"/>
      <w:r w:rsidRPr="00DC738F">
        <w:t>7.</w:t>
      </w:r>
      <w:r w:rsidRPr="00DC738F">
        <w:tab/>
        <w:t>Moss JWE, Davidson C, Mattock R, Gibbons I, Mealing S, Carroll S. Quantifying the direct secondary health care cost of seasonal influenza in England. BMC public health 2020;20:1464.</w:t>
      </w:r>
      <w:bookmarkEnd w:id="932"/>
    </w:p>
    <w:p w14:paraId="44BFD6F0" w14:textId="77777777" w:rsidR="00DC738F" w:rsidRPr="00DC738F" w:rsidRDefault="00DC738F" w:rsidP="00DC738F">
      <w:pPr>
        <w:pStyle w:val="EndNoteBibliography"/>
        <w:spacing w:after="240"/>
      </w:pPr>
      <w:bookmarkStart w:id="933" w:name="_ENREF_8"/>
      <w:r w:rsidRPr="00DC738F">
        <w:t>8.</w:t>
      </w:r>
      <w:r w:rsidRPr="00DC738F">
        <w:tab/>
        <w:t>Holm S. A Simple Sequentially Rejective Multiple Test Procedure. Scandinavian Journal of Statistics 1979;6:65-70.</w:t>
      </w:r>
      <w:bookmarkEnd w:id="933"/>
    </w:p>
    <w:p w14:paraId="0B102F6C" w14:textId="77777777" w:rsidR="00DC738F" w:rsidRPr="00DC738F" w:rsidRDefault="00DC738F" w:rsidP="00DC738F">
      <w:pPr>
        <w:pStyle w:val="EndNoteBibliography"/>
        <w:spacing w:after="240"/>
      </w:pPr>
      <w:bookmarkStart w:id="934" w:name="_ENREF_9"/>
      <w:r w:rsidRPr="00DC738F">
        <w:t>9.</w:t>
      </w:r>
      <w:r w:rsidRPr="00DC738F">
        <w:tab/>
        <w:t>Venet D, Doffagne E, Burzykowski T, et al. A statistical approach to central monitoring of data quality in clinical trials. Clin Trials 2012;9:705-13.</w:t>
      </w:r>
      <w:bookmarkEnd w:id="934"/>
    </w:p>
    <w:p w14:paraId="23EECD1C" w14:textId="7A9E1E84" w:rsidR="00DC738F" w:rsidRPr="00DC738F" w:rsidRDefault="00DC738F" w:rsidP="00DC738F">
      <w:pPr>
        <w:pStyle w:val="EndNoteBibliography"/>
        <w:spacing w:after="240"/>
      </w:pPr>
      <w:bookmarkStart w:id="935" w:name="_ENREF_10"/>
      <w:r w:rsidRPr="00DC738F">
        <w:t>10.</w:t>
      </w:r>
      <w:r w:rsidRPr="00DC738F">
        <w:tab/>
        <w:t xml:space="preserve">Oversight of Clinical Investigations--A Risk-Based Approach to Monitoring. 2013. (Accessed 18 August 2017, at </w:t>
      </w:r>
      <w:hyperlink r:id="rId18" w:history="1">
        <w:r w:rsidRPr="00DC738F">
          <w:rPr>
            <w:rStyle w:val="Hyperlink"/>
            <w:rFonts w:cs="Arial"/>
          </w:rPr>
          <w:t>https://www.fda.gov/downloads/Drugs/GuidanceComplianceRegulatoryInformation/Guidances/UCM269919.pdf</w:t>
        </w:r>
      </w:hyperlink>
      <w:r w:rsidRPr="00DC738F">
        <w:t>.)</w:t>
      </w:r>
      <w:bookmarkEnd w:id="935"/>
    </w:p>
    <w:p w14:paraId="17ED9E59" w14:textId="77777777" w:rsidR="00DC738F" w:rsidRPr="00DC738F" w:rsidRDefault="00DC738F" w:rsidP="00DC738F">
      <w:pPr>
        <w:pStyle w:val="EndNoteBibliography"/>
        <w:spacing w:after="240"/>
      </w:pPr>
      <w:bookmarkStart w:id="936" w:name="_ENREF_11"/>
      <w:r w:rsidRPr="00DC738F">
        <w:t>11.</w:t>
      </w:r>
      <w:r w:rsidRPr="00DC738F">
        <w:tab/>
        <w:t>Lau SKP, Lau CCY, Chan KH, et al. Delayed induction of proinflammatory cytokines and suppression of innate antiviral response by the novel Middle East respiratory syndrome coronavirus: implications for pathogenesis and treatment. J Gen Virol 2013;94:2679-90.</w:t>
      </w:r>
      <w:bookmarkEnd w:id="936"/>
    </w:p>
    <w:p w14:paraId="6BC65781" w14:textId="77777777" w:rsidR="00DC738F" w:rsidRPr="00DC738F" w:rsidRDefault="00DC738F" w:rsidP="00DC738F">
      <w:pPr>
        <w:pStyle w:val="EndNoteBibliography"/>
        <w:spacing w:after="240"/>
      </w:pPr>
      <w:bookmarkStart w:id="937" w:name="_ENREF_12"/>
      <w:r w:rsidRPr="00DC738F">
        <w:t>12.</w:t>
      </w:r>
      <w:r w:rsidRPr="00DC738F">
        <w:tab/>
        <w:t>de Jong MD, Simmons CP, Thanh TT, et al. Fatal outcome of human influenza A (H5N1) is associated with high viral load and hypercytokinemia. Nat Med 2006;12:1203-7.</w:t>
      </w:r>
      <w:bookmarkEnd w:id="937"/>
    </w:p>
    <w:p w14:paraId="7C2635F5" w14:textId="77777777" w:rsidR="00DC738F" w:rsidRPr="00DC738F" w:rsidRDefault="00DC738F" w:rsidP="00DC738F">
      <w:pPr>
        <w:pStyle w:val="EndNoteBibliography"/>
        <w:spacing w:after="240"/>
      </w:pPr>
      <w:bookmarkStart w:id="938" w:name="_ENREF_13"/>
      <w:r w:rsidRPr="00DC738F">
        <w:t>13.</w:t>
      </w:r>
      <w:r w:rsidRPr="00DC738F">
        <w:tab/>
        <w:t>Liu Q, Zhou YH, Yang ZQ. The cytokine storm of severe influenza and development of immunomodulatory therapy. Cell Mol Immunol 2016;13:3-10.</w:t>
      </w:r>
      <w:bookmarkEnd w:id="938"/>
    </w:p>
    <w:p w14:paraId="4BAFDCB5" w14:textId="77777777" w:rsidR="00DC738F" w:rsidRPr="00DC738F" w:rsidRDefault="00DC738F" w:rsidP="00DC738F">
      <w:pPr>
        <w:pStyle w:val="EndNoteBibliography"/>
        <w:spacing w:after="240"/>
      </w:pPr>
      <w:bookmarkStart w:id="939" w:name="_ENREF_14"/>
      <w:r w:rsidRPr="00DC738F">
        <w:t>14.</w:t>
      </w:r>
      <w:r w:rsidRPr="00DC738F">
        <w:tab/>
        <w:t>Short KR, Veeris R, Leijten LM, et al. Proinflammatory Cytokine Responses in Extra-Respiratory Tissues During Severe Influenza. J Infect Dis 2017;216:829-33.</w:t>
      </w:r>
      <w:bookmarkEnd w:id="939"/>
    </w:p>
    <w:p w14:paraId="4D89509D" w14:textId="77777777" w:rsidR="00DC738F" w:rsidRPr="00DC738F" w:rsidRDefault="00DC738F" w:rsidP="00DC738F">
      <w:pPr>
        <w:pStyle w:val="EndNoteBibliography"/>
        <w:spacing w:after="240"/>
      </w:pPr>
      <w:bookmarkStart w:id="940" w:name="_ENREF_15"/>
      <w:r w:rsidRPr="00DC738F">
        <w:t>15.</w:t>
      </w:r>
      <w:r w:rsidRPr="00DC738F">
        <w:tab/>
        <w:t>Xu Z, Shi L, Wang Y, et al. Pathological findings of COVID-19 associated with acute respiratory distress syndrome. Lancet Respir Med 2020;8:420-2.</w:t>
      </w:r>
      <w:bookmarkEnd w:id="940"/>
    </w:p>
    <w:p w14:paraId="0716289C" w14:textId="77777777" w:rsidR="00DC738F" w:rsidRPr="00DC738F" w:rsidRDefault="00DC738F" w:rsidP="00DC738F">
      <w:pPr>
        <w:pStyle w:val="EndNoteBibliography"/>
        <w:spacing w:after="240"/>
      </w:pPr>
      <w:bookmarkStart w:id="941" w:name="_ENREF_16"/>
      <w:r w:rsidRPr="00DC738F">
        <w:t>16.</w:t>
      </w:r>
      <w:r w:rsidRPr="00DC738F">
        <w:tab/>
        <w:t>RECOVERY Collaborative Group, Horby P, Lim WS, et al. Dexamethasone in Hospitalized Patients with Covid-19. N Engl J Med 2021;384:693-704.</w:t>
      </w:r>
      <w:bookmarkEnd w:id="941"/>
    </w:p>
    <w:p w14:paraId="4647CAF3" w14:textId="77777777" w:rsidR="00DC738F" w:rsidRPr="00DC738F" w:rsidRDefault="00DC738F" w:rsidP="00DC738F">
      <w:pPr>
        <w:pStyle w:val="EndNoteBibliography"/>
        <w:spacing w:after="240"/>
      </w:pPr>
      <w:bookmarkStart w:id="942" w:name="_ENREF_17"/>
      <w:r w:rsidRPr="00DC738F">
        <w:t>17.</w:t>
      </w:r>
      <w:r w:rsidRPr="00DC738F">
        <w:tab/>
        <w:t>W. H. O. Rapid Evidence Appraisal for COVID-19 Therapies Working Group, Sterne JAC, Murthy S, et al. Association Between Administration of Systemic Corticosteroids and Mortality Among Critically Ill Patients With COVID-19: A Meta-analysis. JAMA 2020;324:1330-41.</w:t>
      </w:r>
      <w:bookmarkEnd w:id="942"/>
    </w:p>
    <w:p w14:paraId="5110FA10" w14:textId="77777777" w:rsidR="00DC738F" w:rsidRPr="00DC738F" w:rsidRDefault="00DC738F" w:rsidP="00DC738F">
      <w:pPr>
        <w:pStyle w:val="EndNoteBibliography"/>
        <w:spacing w:after="240"/>
      </w:pPr>
      <w:bookmarkStart w:id="943" w:name="_ENREF_18"/>
      <w:r w:rsidRPr="00DC738F">
        <w:t>18.</w:t>
      </w:r>
      <w:r w:rsidRPr="00DC738F">
        <w:tab/>
        <w:t>Lansbury LE, Rodrigo C, Leonardi-Bee J, Nguyen-Van-Tam J, Shen Lim W. Corticosteroids as Adjunctive Therapy in the Treatment of Influenza: An Updated Cochrane Systematic Review and Meta-analysis. Crit Care Med 2020;48:e98-e106.</w:t>
      </w:r>
      <w:bookmarkEnd w:id="943"/>
    </w:p>
    <w:p w14:paraId="69AAB16C" w14:textId="77777777" w:rsidR="00DC738F" w:rsidRPr="00DC738F" w:rsidRDefault="00DC738F" w:rsidP="00DC738F">
      <w:pPr>
        <w:pStyle w:val="EndNoteBibliography"/>
        <w:spacing w:after="240"/>
      </w:pPr>
      <w:bookmarkStart w:id="944" w:name="_ENREF_19"/>
      <w:r w:rsidRPr="00DC738F">
        <w:t>19.</w:t>
      </w:r>
      <w:r w:rsidRPr="00DC738F">
        <w:tab/>
        <w:t>Hui DS, Lee N, Chan PK, Beigel JH. The role of adjuvant immunomodulatory agents for treatment of severe influenza. Antiviral Res 2018;150:202-16.</w:t>
      </w:r>
      <w:bookmarkEnd w:id="944"/>
    </w:p>
    <w:p w14:paraId="37D477DD" w14:textId="77777777" w:rsidR="00DC738F" w:rsidRPr="00DC738F" w:rsidRDefault="00DC738F" w:rsidP="00DC738F">
      <w:pPr>
        <w:pStyle w:val="EndNoteBibliography"/>
        <w:spacing w:after="240"/>
      </w:pPr>
      <w:bookmarkStart w:id="945" w:name="_ENREF_20"/>
      <w:r w:rsidRPr="00DC738F">
        <w:t>20.</w:t>
      </w:r>
      <w:r w:rsidRPr="00DC738F">
        <w:tab/>
        <w:t>Rochwerg B, Oczkowski SJ, Siemieniuk RAC, et al. Corticosteroids in Sepsis: An Updated Systematic Review and Meta-Analysis. Crit Care Med 2018;46:1411-20.</w:t>
      </w:r>
      <w:bookmarkEnd w:id="945"/>
    </w:p>
    <w:p w14:paraId="39602F57" w14:textId="77777777" w:rsidR="00DC738F" w:rsidRPr="00DC738F" w:rsidRDefault="00DC738F" w:rsidP="00DC738F">
      <w:pPr>
        <w:pStyle w:val="EndNoteBibliography"/>
        <w:spacing w:after="240"/>
      </w:pPr>
      <w:bookmarkStart w:id="946" w:name="_ENREF_21"/>
      <w:r w:rsidRPr="00DC738F">
        <w:t>21.</w:t>
      </w:r>
      <w:r w:rsidRPr="00DC738F">
        <w:tab/>
        <w:t>Villar J, Ferrando C, Martinez D, et al. Dexamethasone treatment for the acute respiratory distress syndrome: a multicentre, randomised controlled trial. Lancet Respir Med 2020;8:267-76.</w:t>
      </w:r>
      <w:bookmarkEnd w:id="946"/>
    </w:p>
    <w:p w14:paraId="7209E87A" w14:textId="77777777" w:rsidR="00DC738F" w:rsidRPr="00DC738F" w:rsidRDefault="00DC738F" w:rsidP="00DC738F">
      <w:pPr>
        <w:pStyle w:val="EndNoteBibliography"/>
        <w:spacing w:after="240"/>
      </w:pPr>
      <w:bookmarkStart w:id="947" w:name="_ENREF_22"/>
      <w:r w:rsidRPr="00DC738F">
        <w:t>22.</w:t>
      </w:r>
      <w:r w:rsidRPr="00DC738F">
        <w:tab/>
        <w:t>Glimaker M, Brink M, Naucler P, Sjolin J. Betamethasone and dexamethasone in adult community-acquired bacterial meningitis: a quality registry study from 1995 to 2014. Clin Microbiol Infect 2016;22:814 e1- e7.</w:t>
      </w:r>
      <w:bookmarkEnd w:id="947"/>
    </w:p>
    <w:p w14:paraId="0D512A04" w14:textId="77777777" w:rsidR="00DC738F" w:rsidRPr="00DC738F" w:rsidRDefault="00DC738F" w:rsidP="00DC738F">
      <w:pPr>
        <w:pStyle w:val="EndNoteBibliography"/>
        <w:spacing w:after="240"/>
      </w:pPr>
      <w:bookmarkStart w:id="948" w:name="_ENREF_23"/>
      <w:r w:rsidRPr="00DC738F">
        <w:t>23.</w:t>
      </w:r>
      <w:r w:rsidRPr="00DC738F">
        <w:tab/>
        <w:t>Thwaites GE, Nguyen DB, Nguyen HD, et al. Dexamethasone for the treatment of tuberculous meningitis in adolescents and adults. N Engl J Med 2004;351:1741-51.</w:t>
      </w:r>
      <w:bookmarkEnd w:id="948"/>
    </w:p>
    <w:p w14:paraId="49AE85FC" w14:textId="77777777" w:rsidR="00DC738F" w:rsidRPr="00DC738F" w:rsidRDefault="00DC738F" w:rsidP="00DC738F">
      <w:pPr>
        <w:pStyle w:val="EndNoteBibliography"/>
        <w:spacing w:after="240"/>
      </w:pPr>
      <w:bookmarkStart w:id="949" w:name="_ENREF_24"/>
      <w:r w:rsidRPr="00DC738F">
        <w:t>24.</w:t>
      </w:r>
      <w:r w:rsidRPr="00DC738F">
        <w:tab/>
        <w:t>Sadra V, Khabbazi A, Kolahi S, Hajialiloo M, Ghojazadeh M. Randomized double-blind study of the effect of dexamethasone and methylprednisolone pulse in the control of rheumatoid arthritis flare-up: a preliminary study. Int J Rheum Dis 2014;17:389-93.</w:t>
      </w:r>
      <w:bookmarkEnd w:id="949"/>
    </w:p>
    <w:p w14:paraId="0F36969E" w14:textId="77777777" w:rsidR="00DC738F" w:rsidRPr="00DC738F" w:rsidRDefault="00DC738F" w:rsidP="00DC738F">
      <w:pPr>
        <w:pStyle w:val="EndNoteBibliography"/>
        <w:spacing w:after="240"/>
      </w:pPr>
      <w:bookmarkStart w:id="950" w:name="_ENREF_25"/>
      <w:r w:rsidRPr="00DC738F">
        <w:t>25.</w:t>
      </w:r>
      <w:r w:rsidRPr="00DC738F">
        <w:tab/>
        <w:t>van Woensel JB, van Aalderen WM, de Weerd W, et al. Dexamethasone for treatment of patients mechanically ventilated for lower respiratory tract infection caused by respiratory syncytial virus. Thorax 2003;58:383-7.</w:t>
      </w:r>
      <w:bookmarkEnd w:id="950"/>
    </w:p>
    <w:p w14:paraId="1F351493" w14:textId="77777777" w:rsidR="00DC738F" w:rsidRPr="00DC738F" w:rsidRDefault="00DC738F" w:rsidP="00DC738F">
      <w:pPr>
        <w:pStyle w:val="EndNoteBibliography"/>
        <w:spacing w:after="240"/>
      </w:pPr>
      <w:bookmarkStart w:id="951" w:name="_ENREF_26"/>
      <w:r w:rsidRPr="00DC738F">
        <w:lastRenderedPageBreak/>
        <w:t>26.</w:t>
      </w:r>
      <w:r w:rsidRPr="00DC738F">
        <w:tab/>
        <w:t>Daniele G, Xiong J, Solis-Herrera C, et al. Dapagliflozin Enhances Fat Oxidation and Ketone Production in Patients With Type 2 Diabetes. Diabetes Care 2016;39:2036-41.</w:t>
      </w:r>
      <w:bookmarkEnd w:id="951"/>
    </w:p>
    <w:p w14:paraId="3FE2EC8F" w14:textId="77777777" w:rsidR="00DC738F" w:rsidRPr="00DC738F" w:rsidRDefault="00DC738F" w:rsidP="00DC738F">
      <w:pPr>
        <w:pStyle w:val="EndNoteBibliography"/>
        <w:spacing w:after="240"/>
      </w:pPr>
      <w:bookmarkStart w:id="952" w:name="_ENREF_27"/>
      <w:r w:rsidRPr="00DC738F">
        <w:t>27.</w:t>
      </w:r>
      <w:r w:rsidRPr="00DC738F">
        <w:tab/>
        <w:t>Codo AC, Davanzo GG, Monteiro LB, et al. Elevated Glucose Levels Favor SARS-CoV-2 Infection and Monocyte Response through a HIF-1α/Glycolysis-Dependent Axis. Cell Metab 2020;32:437-46.e5.</w:t>
      </w:r>
      <w:bookmarkEnd w:id="952"/>
    </w:p>
    <w:p w14:paraId="509C048F" w14:textId="77777777" w:rsidR="00DC738F" w:rsidRPr="00DC738F" w:rsidRDefault="00DC738F" w:rsidP="00DC738F">
      <w:pPr>
        <w:pStyle w:val="EndNoteBibliography"/>
        <w:spacing w:after="240"/>
      </w:pPr>
      <w:bookmarkStart w:id="953" w:name="_ENREF_28"/>
      <w:r w:rsidRPr="00DC738F">
        <w:t>28.</w:t>
      </w:r>
      <w:r w:rsidRPr="00DC738F">
        <w:tab/>
        <w:t>Icard P, Lincet H, Wu Z, et al. The key role of Warburg effect in SARS-CoV-2 replication and associated inflammatory response. Biochimie 2021;180:169-77.</w:t>
      </w:r>
      <w:bookmarkEnd w:id="953"/>
    </w:p>
    <w:p w14:paraId="11854A69" w14:textId="77777777" w:rsidR="00DC738F" w:rsidRPr="00DC738F" w:rsidRDefault="00DC738F" w:rsidP="00DC738F">
      <w:pPr>
        <w:pStyle w:val="EndNoteBibliography"/>
        <w:spacing w:after="240"/>
      </w:pPr>
      <w:bookmarkStart w:id="954" w:name="_ENREF_29"/>
      <w:r w:rsidRPr="00DC738F">
        <w:t>29.</w:t>
      </w:r>
      <w:r w:rsidRPr="00DC738F">
        <w:tab/>
        <w:t>Solini A, Giannini L, Seghieri M, et al. Dapagliflozin acutely improves endothelial dysfunction, reduces aortic stiffness and renal resistive index in type 2 diabetic patients: a pilot study. Cardiovasc Diabetol 2017;16:138.</w:t>
      </w:r>
      <w:bookmarkEnd w:id="954"/>
    </w:p>
    <w:p w14:paraId="14CF868C" w14:textId="77777777" w:rsidR="00DC738F" w:rsidRPr="00DC738F" w:rsidRDefault="00DC738F" w:rsidP="00DC738F">
      <w:pPr>
        <w:pStyle w:val="EndNoteBibliography"/>
        <w:spacing w:after="240"/>
      </w:pPr>
      <w:bookmarkStart w:id="955" w:name="_ENREF_30"/>
      <w:r w:rsidRPr="00DC738F">
        <w:t>30.</w:t>
      </w:r>
      <w:r w:rsidRPr="00DC738F">
        <w:tab/>
        <w:t>Bonnet F, Scheen AJ. Effects of SGLT2 inhibitors on systemic and tissue low-grade inflammation: The potential contribution to diabetes complications and cardiovascular disease. Diabetes &amp; metabolism 2018;44:457-64.</w:t>
      </w:r>
      <w:bookmarkEnd w:id="955"/>
    </w:p>
    <w:p w14:paraId="208862DD" w14:textId="77777777" w:rsidR="00DC738F" w:rsidRPr="00DC738F" w:rsidRDefault="00DC738F" w:rsidP="00DC738F">
      <w:pPr>
        <w:pStyle w:val="EndNoteBibliography"/>
        <w:spacing w:after="240"/>
      </w:pPr>
      <w:bookmarkStart w:id="956" w:name="_ENREF_31"/>
      <w:r w:rsidRPr="00DC738F">
        <w:t>31.</w:t>
      </w:r>
      <w:r w:rsidRPr="00DC738F">
        <w:tab/>
        <w:t>Kim SR, Lee SG, Kim SH, et al. SGLT2 inhibition modulates NLRP3 inflammasome activity via ketones and insulin in diabetes with cardiovascular disease. Nat Commun 2020;11:2127.</w:t>
      </w:r>
      <w:bookmarkEnd w:id="956"/>
    </w:p>
    <w:p w14:paraId="24A242B7" w14:textId="77777777" w:rsidR="00DC738F" w:rsidRPr="00DC738F" w:rsidRDefault="00DC738F" w:rsidP="00DC738F">
      <w:pPr>
        <w:pStyle w:val="EndNoteBibliography"/>
        <w:spacing w:after="240"/>
      </w:pPr>
      <w:bookmarkStart w:id="957" w:name="_ENREF_32"/>
      <w:r w:rsidRPr="00DC738F">
        <w:t>32.</w:t>
      </w:r>
      <w:r w:rsidRPr="00DC738F">
        <w:tab/>
        <w:t>Lambers Heerspink HJ, de Zeeuw D, Wie L, Leslie B, List J. Dapagliflozin a glucose-regulating drug with diuretic properties in subjects with type 2 diabetes. Diabetes, obesity &amp; metabolism 2013;15:853-62.</w:t>
      </w:r>
      <w:bookmarkEnd w:id="957"/>
    </w:p>
    <w:p w14:paraId="48B92098" w14:textId="77777777" w:rsidR="00DC738F" w:rsidRPr="00DC738F" w:rsidRDefault="00DC738F" w:rsidP="00DC738F">
      <w:pPr>
        <w:pStyle w:val="EndNoteBibliography"/>
        <w:spacing w:after="240"/>
      </w:pPr>
      <w:bookmarkStart w:id="958" w:name="_ENREF_33"/>
      <w:r w:rsidRPr="00DC738F">
        <w:t>33.</w:t>
      </w:r>
      <w:r w:rsidRPr="00DC738F">
        <w:tab/>
        <w:t>Ghanim H, Abuaysheh S, Hejna J, et al. Dapagliflozin Suppresses Hepcidin And Increases Erythropoiesis. The Journal of clinical endocrinology and metabolism 2020;105.</w:t>
      </w:r>
      <w:bookmarkEnd w:id="958"/>
    </w:p>
    <w:p w14:paraId="65C1D655" w14:textId="77777777" w:rsidR="00DC738F" w:rsidRPr="00DC738F" w:rsidRDefault="00DC738F" w:rsidP="00DC738F">
      <w:pPr>
        <w:pStyle w:val="EndNoteBibliography"/>
        <w:spacing w:after="240"/>
      </w:pPr>
      <w:bookmarkStart w:id="959" w:name="_ENREF_34"/>
      <w:r w:rsidRPr="00DC738F">
        <w:t>34.</w:t>
      </w:r>
      <w:r w:rsidRPr="00DC738F">
        <w:tab/>
        <w:t>Ohara K, Masuda T, Morinari M, et al. The extracellular volume status predicts body fluid response to SGLT2 inhibitor dapagliflozin in diabetic kidney disease. Diabetol Metab Syndr 2020;12:37.</w:t>
      </w:r>
      <w:bookmarkEnd w:id="959"/>
    </w:p>
    <w:p w14:paraId="6CEC25B9" w14:textId="77777777" w:rsidR="00DC738F" w:rsidRPr="00DC738F" w:rsidRDefault="00DC738F" w:rsidP="00DC738F">
      <w:pPr>
        <w:pStyle w:val="EndNoteBibliography"/>
        <w:spacing w:after="240"/>
      </w:pPr>
      <w:bookmarkStart w:id="960" w:name="_ENREF_35"/>
      <w:r w:rsidRPr="00DC738F">
        <w:t>35.</w:t>
      </w:r>
      <w:r w:rsidRPr="00DC738F">
        <w:tab/>
        <w:t>Griffin M, Rao VS, Ivey-Miranda J, et al. Empagliflozin in Heart Failure: Diuretic and Cardiorenal Effects. Circulation 2020;142:1028-39.</w:t>
      </w:r>
      <w:bookmarkEnd w:id="960"/>
    </w:p>
    <w:p w14:paraId="777F8EEA" w14:textId="77777777" w:rsidR="00DC738F" w:rsidRPr="00DC738F" w:rsidRDefault="00DC738F" w:rsidP="00DC738F">
      <w:pPr>
        <w:pStyle w:val="EndNoteBibliography"/>
        <w:spacing w:after="240"/>
      </w:pPr>
      <w:bookmarkStart w:id="961" w:name="_ENREF_36"/>
      <w:r w:rsidRPr="00DC738F">
        <w:t>36.</w:t>
      </w:r>
      <w:r w:rsidRPr="00DC738F">
        <w:tab/>
        <w:t>Mullens W, Martens P, Forouzan O, et al. Effects of dapagliflozin on congestion assessed by remote pulmonary artery pressure monitoring. ESC Heart Fail 2020;7:2071-3.</w:t>
      </w:r>
      <w:bookmarkEnd w:id="961"/>
    </w:p>
    <w:p w14:paraId="074DFF48" w14:textId="77777777" w:rsidR="00DC738F" w:rsidRPr="00DC738F" w:rsidRDefault="00DC738F" w:rsidP="00DC738F">
      <w:pPr>
        <w:pStyle w:val="EndNoteBibliography"/>
        <w:spacing w:after="240"/>
      </w:pPr>
      <w:bookmarkStart w:id="962" w:name="_ENREF_37"/>
      <w:r w:rsidRPr="00DC738F">
        <w:t>37.</w:t>
      </w:r>
      <w:r w:rsidRPr="00DC738F">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962"/>
    </w:p>
    <w:p w14:paraId="71C6402F" w14:textId="290B1B86" w:rsidR="00DC738F" w:rsidRPr="00DC738F" w:rsidRDefault="00DC738F" w:rsidP="00DC738F">
      <w:pPr>
        <w:pStyle w:val="EndNoteBibliography"/>
        <w:spacing w:after="240"/>
      </w:pPr>
      <w:bookmarkStart w:id="963" w:name="_ENREF_38"/>
      <w:r w:rsidRPr="00DC738F">
        <w:t>38.</w:t>
      </w:r>
      <w:r w:rsidRPr="00DC738F">
        <w:tab/>
        <w:t xml:space="preserve">Dapagliflozin in Respiratory Failure in Patients With COVID-19 - DARE-19. 2021. (Accessed 09-Jun-2021, at </w:t>
      </w:r>
      <w:hyperlink r:id="rId19" w:history="1">
        <w:r w:rsidRPr="00DC738F">
          <w:rPr>
            <w:rStyle w:val="Hyperlink"/>
            <w:rFonts w:cs="Arial"/>
          </w:rPr>
          <w:t>https://www.acc.org/Latest-in-Cardiology/Clinical-Trials/2021/05/14/02/40/DARE-19</w:t>
        </w:r>
      </w:hyperlink>
      <w:r w:rsidRPr="00DC738F">
        <w:t>.)</w:t>
      </w:r>
      <w:bookmarkEnd w:id="963"/>
    </w:p>
    <w:p w14:paraId="5DFDA81F" w14:textId="77777777" w:rsidR="00DC738F" w:rsidRPr="00DC738F" w:rsidRDefault="00DC738F" w:rsidP="00DC738F">
      <w:pPr>
        <w:pStyle w:val="EndNoteBibliography"/>
        <w:spacing w:after="240"/>
      </w:pPr>
      <w:bookmarkStart w:id="964" w:name="_ENREF_39"/>
      <w:r w:rsidRPr="00DC738F">
        <w:t>39.</w:t>
      </w:r>
      <w:r w:rsidRPr="00DC738F">
        <w:tab/>
        <w:t>Pinto D, Park YJ, Beltramello M, et al. Cross-neutralization of SARS-CoV-2 by a human monoclonal SARS-CoV antibody. Nature 2020;583:290-5.</w:t>
      </w:r>
      <w:bookmarkEnd w:id="964"/>
    </w:p>
    <w:p w14:paraId="6BC16849" w14:textId="77777777" w:rsidR="00DC738F" w:rsidRPr="00DC738F" w:rsidRDefault="00DC738F" w:rsidP="00DC738F">
      <w:pPr>
        <w:pStyle w:val="EndNoteBibliography"/>
        <w:spacing w:after="240"/>
      </w:pPr>
      <w:bookmarkStart w:id="965" w:name="_ENREF_40"/>
      <w:r w:rsidRPr="00DC738F">
        <w:t>40.</w:t>
      </w:r>
      <w:r w:rsidRPr="00DC738F">
        <w:tab/>
        <w:t>Gupta A, Gonzalez-Rojas Y, Juarez E, et al. Early Treatment for Covid-19 with SARS-CoV-2 Neutralizing Antibody Sotrovimab. N Engl J Med 2021;385:1941-50.</w:t>
      </w:r>
      <w:bookmarkEnd w:id="965"/>
    </w:p>
    <w:p w14:paraId="7936BBF2" w14:textId="08AFE3E8" w:rsidR="00DC738F" w:rsidRPr="00DC738F" w:rsidRDefault="00DC738F" w:rsidP="00DC738F">
      <w:pPr>
        <w:pStyle w:val="EndNoteBibliography"/>
        <w:spacing w:after="240"/>
      </w:pPr>
      <w:bookmarkStart w:id="966" w:name="_ENREF_41"/>
      <w:r w:rsidRPr="00DC738F">
        <w:t>41.</w:t>
      </w:r>
      <w:r w:rsidRPr="00DC738F">
        <w:tab/>
        <w:t xml:space="preserve">NIH-Sponsored ACTIV-3 Clinical Trial Closes Enrollment into Two Sub-Studies. 2021. at </w:t>
      </w:r>
      <w:hyperlink r:id="rId20" w:history="1">
        <w:r w:rsidRPr="00DC738F">
          <w:rPr>
            <w:rStyle w:val="Hyperlink"/>
            <w:rFonts w:cs="Arial"/>
          </w:rPr>
          <w:t>https://www.nih.gov/news-events/news-releases/nih-sponsored-activ-3-clinical-trial-closes-enrollment-into-two-sub-studies</w:t>
        </w:r>
      </w:hyperlink>
      <w:r w:rsidRPr="00DC738F">
        <w:t>.)</w:t>
      </w:r>
      <w:bookmarkEnd w:id="966"/>
    </w:p>
    <w:p w14:paraId="05732E5C" w14:textId="77777777" w:rsidR="00DC738F" w:rsidRPr="00DC738F" w:rsidRDefault="00DC738F" w:rsidP="00DC738F">
      <w:pPr>
        <w:pStyle w:val="EndNoteBibliography"/>
        <w:spacing w:after="240"/>
      </w:pPr>
      <w:bookmarkStart w:id="967" w:name="_ENREF_42"/>
      <w:r w:rsidRPr="00DC738F">
        <w:t>42.</w:t>
      </w:r>
      <w:r w:rsidRPr="00DC738F">
        <w:tab/>
        <w:t>Wilhelm A, Widera M, Grikscheit K, et al. Reduced Neutralization of SARS-CoV-2 Omicron Variant by Vaccine Sera and monoclonal antibodies. MedRxiv 2021.</w:t>
      </w:r>
      <w:bookmarkEnd w:id="967"/>
    </w:p>
    <w:p w14:paraId="04FD2ED5" w14:textId="77777777" w:rsidR="00DC738F" w:rsidRPr="00DC738F" w:rsidRDefault="00DC738F" w:rsidP="00DC738F">
      <w:pPr>
        <w:pStyle w:val="EndNoteBibliography"/>
        <w:spacing w:after="240"/>
      </w:pPr>
      <w:bookmarkStart w:id="968" w:name="_ENREF_43"/>
      <w:r w:rsidRPr="00DC738F">
        <w:t>43.</w:t>
      </w:r>
      <w:r w:rsidRPr="00DC738F">
        <w:tab/>
        <w:t>Cathcart AL, Havenar-Daughton C, Lempp FA, et al. The dual function monoclonal antibodies VIR-7831 and VIR-7832 demonstrate potent in vitro and in vivo activity against SARS-CoV-2. BioRxiv 2021.</w:t>
      </w:r>
      <w:bookmarkEnd w:id="968"/>
    </w:p>
    <w:p w14:paraId="4FBB012B" w14:textId="77777777" w:rsidR="00DC738F" w:rsidRPr="00DC738F" w:rsidRDefault="00DC738F" w:rsidP="00DC738F">
      <w:pPr>
        <w:pStyle w:val="EndNoteBibliography"/>
        <w:spacing w:after="240"/>
      </w:pPr>
      <w:bookmarkStart w:id="969" w:name="_ENREF_44"/>
      <w:r w:rsidRPr="00DC738F">
        <w:t>44.</w:t>
      </w:r>
      <w:r w:rsidRPr="00DC738F">
        <w:tab/>
        <w:t>Cao YC, Wang Y, Jian F, et al. B.1.1.529 escapes the majority of SARS-CoV-2 neutralizing antibodies of diverse epitopes. BioRxiv 2021.</w:t>
      </w:r>
      <w:bookmarkEnd w:id="969"/>
    </w:p>
    <w:p w14:paraId="355539BE" w14:textId="77777777" w:rsidR="00DC738F" w:rsidRPr="00DC738F" w:rsidRDefault="00DC738F" w:rsidP="00DC738F">
      <w:pPr>
        <w:pStyle w:val="EndNoteBibliography"/>
        <w:spacing w:after="240"/>
      </w:pPr>
      <w:bookmarkStart w:id="970" w:name="_ENREF_45"/>
      <w:r w:rsidRPr="00DC738F">
        <w:t>45.</w:t>
      </w:r>
      <w:r w:rsidRPr="00DC738F">
        <w:tab/>
        <w:t>GlaxoSmithKline. Xevudy - summary of product characteristics2021.</w:t>
      </w:r>
      <w:bookmarkEnd w:id="970"/>
    </w:p>
    <w:p w14:paraId="197D6CF6" w14:textId="77777777" w:rsidR="00DC738F" w:rsidRPr="00DC738F" w:rsidRDefault="00DC738F" w:rsidP="00DC738F">
      <w:pPr>
        <w:pStyle w:val="EndNoteBibliography"/>
        <w:spacing w:after="240"/>
      </w:pPr>
      <w:bookmarkStart w:id="971" w:name="_ENREF_46"/>
      <w:r w:rsidRPr="00DC738F">
        <w:t>46.</w:t>
      </w:r>
      <w:r w:rsidRPr="00DC738F">
        <w:tab/>
        <w:t>Agostini ML, Pruijssers AJ, Chappell JD, et al. Small-Molecule Antiviral beta-d-N (4)-Hydroxycytidine Inhibits a Proofreading-Intact Coronavirus with a High Genetic Barrier to Resistance. J Virol 2019;93.</w:t>
      </w:r>
      <w:bookmarkEnd w:id="971"/>
    </w:p>
    <w:p w14:paraId="6F1D924F" w14:textId="2F17613E" w:rsidR="00DC738F" w:rsidRPr="00DC738F" w:rsidRDefault="00DC738F" w:rsidP="00DC738F">
      <w:pPr>
        <w:pStyle w:val="EndNoteBibliography"/>
        <w:spacing w:after="240"/>
      </w:pPr>
      <w:bookmarkStart w:id="972" w:name="_ENREF_47"/>
      <w:r w:rsidRPr="00DC738F">
        <w:t>47.</w:t>
      </w:r>
      <w:r w:rsidRPr="00DC738F">
        <w:tab/>
        <w:t xml:space="preserve">Merck announces results from MOVe-OUT Study. 2021. at </w:t>
      </w:r>
      <w:hyperlink r:id="rId21" w:history="1">
        <w:r w:rsidRPr="00DC738F">
          <w:rPr>
            <w:rStyle w:val="Hyperlink"/>
            <w:rFonts w:cs="Arial"/>
          </w:rPr>
          <w:t>https://www.merck.com/news/merck-and-ridgeback-biotherapeutics-provide-update-on-results-from-move-out-study-of-molnupiravir-an-investigational-oral-antiviral-medicine-in-at-risk-adults-with-mild-to-moderate-covid-19/</w:t>
        </w:r>
      </w:hyperlink>
      <w:r w:rsidRPr="00DC738F">
        <w:t>.)</w:t>
      </w:r>
      <w:bookmarkEnd w:id="972"/>
    </w:p>
    <w:p w14:paraId="7BA0E728" w14:textId="1A9B97BE" w:rsidR="00DC738F" w:rsidRPr="00DC738F" w:rsidRDefault="00DC738F" w:rsidP="00DC738F">
      <w:pPr>
        <w:pStyle w:val="EndNoteBibliography"/>
        <w:spacing w:after="240"/>
      </w:pPr>
      <w:bookmarkStart w:id="973" w:name="_ENREF_48"/>
      <w:r w:rsidRPr="00DC738F">
        <w:t>48.</w:t>
      </w:r>
      <w:r w:rsidRPr="00DC738F">
        <w:tab/>
        <w:t xml:space="preserve">Merck progress update. 2021. at </w:t>
      </w:r>
      <w:hyperlink r:id="rId22" w:history="1">
        <w:r w:rsidRPr="00DC738F">
          <w:rPr>
            <w:rStyle w:val="Hyperlink"/>
            <w:rFonts w:cs="Arial"/>
          </w:rPr>
          <w:t>https://www.merck.com/news/merck-and-ridgeback-biotherapeutics-provide-update-on-progress-of-clinical-development-program-for-molnupiravir-an-investigational-oral-therapeutic-for-the-treatment-of-mild-to-moderate-covid-19/</w:t>
        </w:r>
      </w:hyperlink>
      <w:r w:rsidRPr="00DC738F">
        <w:t>.)</w:t>
      </w:r>
      <w:bookmarkEnd w:id="973"/>
    </w:p>
    <w:p w14:paraId="16F18332" w14:textId="77777777" w:rsidR="00DC738F" w:rsidRPr="00DC738F" w:rsidRDefault="00DC738F" w:rsidP="00DC738F">
      <w:pPr>
        <w:pStyle w:val="EndNoteBibliography"/>
        <w:spacing w:after="240"/>
      </w:pPr>
      <w:bookmarkStart w:id="974" w:name="_ENREF_49"/>
      <w:r w:rsidRPr="00DC738F">
        <w:t>49.</w:t>
      </w:r>
      <w:r w:rsidRPr="00DC738F">
        <w:tab/>
        <w:t>Owen DR, Allerton CMN, Anderson AS, et al. An oral SARS-CoV-2 Mpro inhibitor clinical candidate for the treatment of COVID-19. Science 2021;374:1586-93.</w:t>
      </w:r>
      <w:bookmarkEnd w:id="974"/>
    </w:p>
    <w:p w14:paraId="032E5E2E" w14:textId="5D68FD06" w:rsidR="00DC738F" w:rsidRPr="00DC738F" w:rsidRDefault="00DC738F" w:rsidP="00DC738F">
      <w:pPr>
        <w:pStyle w:val="EndNoteBibliography"/>
        <w:spacing w:after="240"/>
      </w:pPr>
      <w:bookmarkStart w:id="975" w:name="_ENREF_50"/>
      <w:r w:rsidRPr="00DC738F">
        <w:t>50.</w:t>
      </w:r>
      <w:r w:rsidRPr="00DC738F">
        <w:tab/>
        <w:t xml:space="preserve">Regulatory approval of Paxlovid. 2021. (Accessed 13-Jan-2022, at </w:t>
      </w:r>
      <w:hyperlink r:id="rId23" w:history="1">
        <w:r w:rsidRPr="00DC738F">
          <w:rPr>
            <w:rStyle w:val="Hyperlink"/>
            <w:rFonts w:cs="Arial"/>
          </w:rPr>
          <w:t>https://www.gov.uk/government/publications/regulatory-approval-of-paxlovid</w:t>
        </w:r>
      </w:hyperlink>
      <w:r w:rsidRPr="00DC738F">
        <w:t>.)</w:t>
      </w:r>
      <w:bookmarkEnd w:id="975"/>
    </w:p>
    <w:p w14:paraId="52C669E8" w14:textId="77777777" w:rsidR="00DC738F" w:rsidRPr="00DC738F" w:rsidRDefault="00DC738F" w:rsidP="00DC738F">
      <w:pPr>
        <w:pStyle w:val="EndNoteBibliography"/>
        <w:spacing w:after="240"/>
      </w:pPr>
      <w:bookmarkStart w:id="976" w:name="_ENREF_51"/>
      <w:r w:rsidRPr="00DC738F">
        <w:t>51.</w:t>
      </w:r>
      <w:r w:rsidRPr="00DC738F">
        <w:tab/>
        <w:t>Food and Drug Administration. Fact sheet for healthcare providers: emergency use authorisation for Paxlovid. 2021.</w:t>
      </w:r>
      <w:bookmarkEnd w:id="976"/>
    </w:p>
    <w:p w14:paraId="5C8414EA" w14:textId="77777777" w:rsidR="00DC738F" w:rsidRPr="00DC738F" w:rsidRDefault="00DC738F" w:rsidP="00DC738F">
      <w:pPr>
        <w:pStyle w:val="EndNoteBibliography"/>
        <w:spacing w:after="240"/>
      </w:pPr>
      <w:bookmarkStart w:id="977" w:name="_ENREF_52"/>
      <w:r w:rsidRPr="00DC738F">
        <w:t>52.</w:t>
      </w:r>
      <w:r w:rsidRPr="00DC738F">
        <w:tab/>
        <w:t>Pfizer. Summary of Product Characteristics for Paxlovid. 2021.</w:t>
      </w:r>
      <w:bookmarkEnd w:id="977"/>
    </w:p>
    <w:p w14:paraId="0510A616" w14:textId="77777777" w:rsidR="00DC738F" w:rsidRPr="00DC738F" w:rsidRDefault="00DC738F" w:rsidP="00DC738F">
      <w:pPr>
        <w:pStyle w:val="EndNoteBibliography"/>
        <w:spacing w:after="240"/>
      </w:pPr>
      <w:bookmarkStart w:id="978" w:name="_ENREF_53"/>
      <w:r w:rsidRPr="00DC738F">
        <w:lastRenderedPageBreak/>
        <w:t>53.</w:t>
      </w:r>
      <w:r w:rsidRPr="00DC738F">
        <w:tab/>
        <w:t>Bradbury N, Nguyen-Van-Tam J, Lim WS. Clinicians’ attitude towards a placebo-controlled randomised clinical trial investigating the effect of neuraminidase inhibitors in adults hospitalised with influenza. BMC Health Services Research 2018;18:311.</w:t>
      </w:r>
      <w:bookmarkEnd w:id="978"/>
    </w:p>
    <w:p w14:paraId="6C5ABDEE" w14:textId="77777777" w:rsidR="00DC738F" w:rsidRPr="00DC738F" w:rsidRDefault="00DC738F" w:rsidP="00DC738F">
      <w:pPr>
        <w:pStyle w:val="EndNoteBibliography"/>
        <w:spacing w:after="240"/>
      </w:pPr>
      <w:bookmarkStart w:id="979" w:name="_ENREF_54"/>
      <w:r w:rsidRPr="00DC738F">
        <w:t>54.</w:t>
      </w:r>
      <w:r w:rsidRPr="00DC738F">
        <w:tab/>
        <w:t>Academy of Medical Sciences, Wellcome Trust. Use of Neuraminidase Inhibitors in Influenza. 2015.</w:t>
      </w:r>
      <w:bookmarkEnd w:id="979"/>
    </w:p>
    <w:p w14:paraId="148AA0F6" w14:textId="77777777" w:rsidR="00DC738F" w:rsidRPr="00DC738F" w:rsidRDefault="00DC738F" w:rsidP="00DC738F">
      <w:pPr>
        <w:pStyle w:val="EndNoteBibliography"/>
        <w:spacing w:after="240"/>
      </w:pPr>
      <w:bookmarkStart w:id="980" w:name="_ENREF_55"/>
      <w:r w:rsidRPr="00DC738F">
        <w:t>55.</w:t>
      </w:r>
      <w:r w:rsidRPr="00DC738F">
        <w:tab/>
        <w:t>Tam EW, Chau V, Ferriero DM, et al. Preterm cerebellar growth impairment after postnatal exposure to glucocorticoids. Sci Transl Med 2011;3:105ra.</w:t>
      </w:r>
      <w:bookmarkEnd w:id="980"/>
    </w:p>
    <w:p w14:paraId="4FF7F243" w14:textId="77777777" w:rsidR="00DC738F" w:rsidRPr="00DC738F" w:rsidRDefault="00DC738F" w:rsidP="00DC738F">
      <w:pPr>
        <w:pStyle w:val="EndNoteBibliography"/>
        <w:spacing w:after="240"/>
      </w:pPr>
      <w:bookmarkStart w:id="981" w:name="_ENREF_56"/>
      <w:r w:rsidRPr="00DC738F">
        <w:t>56.</w:t>
      </w:r>
      <w:r w:rsidRPr="00DC738F">
        <w:tab/>
        <w:t>Newnham JP, Jobe AH. Should we be prescribing repeated courses of antenatal corticosteroids? Semin Fetal Neonatal Med 2009;14:157-63.</w:t>
      </w:r>
      <w:bookmarkEnd w:id="981"/>
    </w:p>
    <w:p w14:paraId="3E9C007C" w14:textId="77777777" w:rsidR="00DC738F" w:rsidRPr="00DC738F" w:rsidRDefault="00DC738F" w:rsidP="00DC738F">
      <w:pPr>
        <w:pStyle w:val="EndNoteBibliography"/>
        <w:spacing w:after="240"/>
      </w:pPr>
      <w:bookmarkStart w:id="982" w:name="_ENREF_57"/>
      <w:r w:rsidRPr="00DC738F">
        <w:t>57.</w:t>
      </w:r>
      <w:r w:rsidRPr="00DC738F">
        <w:tab/>
        <w:t>Chang YP. Evidence for adverse effect of perinatal glucocorticoid use on the developing brain. Korean J Pediatr 2014;57:101-9.</w:t>
      </w:r>
      <w:bookmarkEnd w:id="982"/>
    </w:p>
    <w:p w14:paraId="39305DFC" w14:textId="77777777" w:rsidR="00DC738F" w:rsidRPr="00DC738F" w:rsidRDefault="00DC738F" w:rsidP="00DC738F">
      <w:pPr>
        <w:pStyle w:val="EndNoteBibliography"/>
      </w:pPr>
      <w:bookmarkStart w:id="983" w:name="_ENREF_58"/>
      <w:r w:rsidRPr="00DC738F">
        <w:t>58.</w:t>
      </w:r>
      <w:r w:rsidRPr="00DC738F">
        <w:tab/>
        <w:t>Flint J, Panchal S, Hurrell A, et al. BSR and BHPR guideline on prescribing drugs in pregnancy and breastfeeding-Part II: analgesics and other drugs used in rheumatology practice. Rheumatology (Oxford) 2016;55:1698-702.</w:t>
      </w:r>
      <w:bookmarkEnd w:id="983"/>
    </w:p>
    <w:p w14:paraId="4CEC693A" w14:textId="750AC4E4"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984" w:name="_Toc97376121"/>
      <w:r w:rsidRPr="00633320">
        <w:lastRenderedPageBreak/>
        <w:t>Contact details</w:t>
      </w:r>
      <w:bookmarkEnd w:id="984"/>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4" w:history="1">
        <w:r w:rsidRPr="00633320">
          <w:rPr>
            <w:rStyle w:val="Hyperlink"/>
            <w:rFonts w:cs="Arial"/>
          </w:rPr>
          <w:t>www.recoverytrial.net</w:t>
        </w:r>
      </w:hyperlink>
    </w:p>
    <w:p w14:paraId="2FA8B671" w14:textId="0C00C243" w:rsidR="00112A25" w:rsidRPr="00633320" w:rsidRDefault="00112A25" w:rsidP="00112A25">
      <w:pPr>
        <w:jc w:val="center"/>
      </w:pPr>
      <w:r w:rsidRPr="00633320">
        <w:t>(</w:t>
      </w:r>
      <w:proofErr w:type="gramStart"/>
      <w:r w:rsidRPr="00633320">
        <w:t>copies</w:t>
      </w:r>
      <w:proofErr w:type="gramEnd"/>
      <w:r w:rsidRPr="00633320">
        <w:t xml:space="preserve">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 xml:space="preserve">Oxford University Clinical Research Unit, Centre for Tropical Medicine, 764 </w:t>
      </w:r>
      <w:proofErr w:type="gramStart"/>
      <w:r w:rsidRPr="006C71E9">
        <w:rPr>
          <w:sz w:val="20"/>
        </w:rPr>
        <w:t>Vo</w:t>
      </w:r>
      <w:proofErr w:type="gramEnd"/>
      <w:r w:rsidRPr="006C71E9">
        <w:rPr>
          <w:sz w:val="20"/>
        </w:rPr>
        <w:t xml:space="preserve"> Van </w:t>
      </w:r>
      <w:proofErr w:type="spellStart"/>
      <w:r w:rsidRPr="006C71E9">
        <w:rPr>
          <w:sz w:val="20"/>
        </w:rPr>
        <w:t>Kiet</w:t>
      </w:r>
      <w:proofErr w:type="spellEnd"/>
      <w:r w:rsidRPr="006C71E9">
        <w:rPr>
          <w:sz w:val="20"/>
        </w:rPr>
        <w:t xml:space="preserve">, District 5, </w:t>
      </w:r>
      <w:proofErr w:type="spellStart"/>
      <w:r w:rsidRPr="006C71E9">
        <w:rPr>
          <w:sz w:val="20"/>
        </w:rPr>
        <w:t>Ho</w:t>
      </w:r>
      <w:proofErr w:type="spellEnd"/>
      <w:r w:rsidRPr="006C71E9">
        <w:rPr>
          <w:sz w:val="20"/>
        </w:rPr>
        <w:t xml:space="preserve">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5">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 xml:space="preserve">Jl. P. </w:t>
      </w:r>
      <w:proofErr w:type="spellStart"/>
      <w:r w:rsidRPr="006C71E9">
        <w:rPr>
          <w:sz w:val="20"/>
        </w:rPr>
        <w:t>Diponegoro</w:t>
      </w:r>
      <w:proofErr w:type="spellEnd"/>
      <w:r w:rsidRPr="006C71E9">
        <w:rPr>
          <w:sz w:val="20"/>
        </w:rPr>
        <w:t xml:space="preserve">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 xml:space="preserve">Clinical Trial Unit, Oxford University Clinical Research Unit-Nepal, </w:t>
      </w:r>
      <w:proofErr w:type="spellStart"/>
      <w:r w:rsidRPr="006C71E9">
        <w:rPr>
          <w:rFonts w:eastAsia="Arial"/>
          <w:sz w:val="20"/>
        </w:rPr>
        <w:t>Patan</w:t>
      </w:r>
      <w:proofErr w:type="spellEnd"/>
      <w:r w:rsidRPr="006C71E9">
        <w:rPr>
          <w:rFonts w:eastAsia="Arial"/>
          <w:sz w:val="20"/>
        </w:rPr>
        <w:t xml:space="preserve"> Academy of Health Sciences, Kathmandu, Nepal</w:t>
      </w:r>
    </w:p>
    <w:p w14:paraId="0E9D6B68" w14:textId="6C262E6C" w:rsidR="00112A25" w:rsidRPr="006C71E9" w:rsidRDefault="00112A25" w:rsidP="00112A25">
      <w:pPr>
        <w:ind w:right="2987"/>
        <w:jc w:val="left"/>
        <w:rPr>
          <w:rFonts w:eastAsia="Arial"/>
          <w:sz w:val="20"/>
        </w:rPr>
      </w:pPr>
      <w:proofErr w:type="gramStart"/>
      <w:r w:rsidRPr="006C71E9">
        <w:rPr>
          <w:rFonts w:eastAsia="Arial"/>
          <w:sz w:val="20"/>
        </w:rPr>
        <w:t>Tel :</w:t>
      </w:r>
      <w:proofErr w:type="gramEnd"/>
      <w:r w:rsidRPr="006C71E9">
        <w:rPr>
          <w:rFonts w:eastAsia="Arial"/>
          <w:sz w:val="20"/>
        </w:rPr>
        <w:t xml:space="preserve">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 xml:space="preserve">Kumasi </w:t>
      </w:r>
      <w:proofErr w:type="spellStart"/>
      <w:r w:rsidRPr="006C71E9">
        <w:rPr>
          <w:rFonts w:eastAsia="Arial"/>
          <w:sz w:val="20"/>
        </w:rPr>
        <w:t>Center</w:t>
      </w:r>
      <w:proofErr w:type="spellEnd"/>
      <w:r w:rsidRPr="006C71E9">
        <w:rPr>
          <w:rFonts w:eastAsia="Arial"/>
          <w:sz w:val="20"/>
        </w:rPr>
        <w:t xml:space="preserve"> for Collaborative Research in Tropical Medicine</w:t>
      </w:r>
      <w:r w:rsidRPr="006C71E9">
        <w:rPr>
          <w:rFonts w:eastAsia="Arial"/>
          <w:sz w:val="20"/>
        </w:rPr>
        <w:cr/>
        <w:t xml:space="preserve">KNUST, Southend </w:t>
      </w:r>
      <w:proofErr w:type="spellStart"/>
      <w:r w:rsidRPr="006C71E9">
        <w:rPr>
          <w:rFonts w:eastAsia="Arial"/>
          <w:sz w:val="20"/>
        </w:rPr>
        <w:t>Asuogya</w:t>
      </w:r>
      <w:proofErr w:type="spellEnd"/>
      <w:r w:rsidRPr="006C71E9">
        <w:rPr>
          <w:rFonts w:eastAsia="Arial"/>
          <w:sz w:val="20"/>
        </w:rPr>
        <w:t xml:space="preserve">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r w:rsidR="00200BAB">
        <w:rPr>
          <w:rFonts w:eastAsia="Arial"/>
          <w:b/>
          <w:sz w:val="20"/>
        </w:rPr>
        <w:t>:</w:t>
      </w:r>
    </w:p>
    <w:p w14:paraId="150B225A" w14:textId="77777777" w:rsidR="000C0005" w:rsidRPr="006C71E9" w:rsidRDefault="000C0005" w:rsidP="000C0005">
      <w:pPr>
        <w:rPr>
          <w:sz w:val="20"/>
        </w:rPr>
      </w:pPr>
      <w:r w:rsidRPr="006C71E9">
        <w:rPr>
          <w:sz w:val="20"/>
        </w:rPr>
        <w:t xml:space="preserve">Wits Health Consortium, 31 Princess of Wales Terrace, </w:t>
      </w:r>
      <w:proofErr w:type="spellStart"/>
      <w:r w:rsidRPr="006C71E9">
        <w:rPr>
          <w:sz w:val="20"/>
        </w:rPr>
        <w:t>Parktown</w:t>
      </w:r>
      <w:proofErr w:type="spellEnd"/>
      <w:r w:rsidRPr="006C71E9">
        <w:rPr>
          <w:sz w:val="20"/>
        </w:rPr>
        <w:t>,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1CC95C1A" w:rsidR="006C71E9" w:rsidRDefault="006C71E9" w:rsidP="000C0005">
      <w:pPr>
        <w:rPr>
          <w:b/>
          <w:sz w:val="20"/>
        </w:rPr>
      </w:pPr>
      <w:r>
        <w:rPr>
          <w:b/>
          <w:sz w:val="20"/>
        </w:rPr>
        <w:t>RECOVERY Sri Lanka &amp; Pakistan</w:t>
      </w:r>
      <w:r w:rsidR="00200BAB">
        <w:rPr>
          <w:b/>
          <w:sz w:val="20"/>
        </w:rPr>
        <w:t>:</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 xml:space="preserve">2nd Floor, YMBA Building, </w:t>
      </w:r>
      <w:proofErr w:type="spellStart"/>
      <w:r w:rsidRPr="006C71E9">
        <w:rPr>
          <w:sz w:val="20"/>
        </w:rPr>
        <w:t>Borella</w:t>
      </w:r>
      <w:proofErr w:type="spellEnd"/>
      <w:r w:rsidRPr="006C71E9">
        <w:rPr>
          <w:sz w:val="20"/>
        </w:rPr>
        <w:t>,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r w:rsidR="00200BAB">
        <w:rPr>
          <w:b/>
          <w:sz w:val="20"/>
        </w:rPr>
        <w:t>:</w:t>
      </w:r>
    </w:p>
    <w:p w14:paraId="7DC3BDCF" w14:textId="6B8B15F9" w:rsidR="0076326A" w:rsidRDefault="0076326A" w:rsidP="0076326A">
      <w:pPr>
        <w:rPr>
          <w:sz w:val="20"/>
        </w:rPr>
      </w:pPr>
      <w:r>
        <w:rPr>
          <w:sz w:val="20"/>
        </w:rPr>
        <w:t xml:space="preserve">Indian Council of Medical Research, </w:t>
      </w:r>
      <w:r w:rsidRPr="0076326A">
        <w:rPr>
          <w:sz w:val="20"/>
        </w:rPr>
        <w:t xml:space="preserve">Division of Epidemiology and Communicable Diseases, </w:t>
      </w:r>
      <w:proofErr w:type="spellStart"/>
      <w:r w:rsidRPr="0076326A">
        <w:rPr>
          <w:sz w:val="20"/>
        </w:rPr>
        <w:t>Ramalingaswami</w:t>
      </w:r>
      <w:proofErr w:type="spellEnd"/>
      <w:r w:rsidRPr="0076326A">
        <w:rPr>
          <w:sz w:val="20"/>
        </w:rPr>
        <w:t xml:space="preserve"> </w:t>
      </w:r>
      <w:proofErr w:type="spellStart"/>
      <w:r w:rsidRPr="0076326A">
        <w:rPr>
          <w:sz w:val="20"/>
        </w:rPr>
        <w:t>Bhavan</w:t>
      </w:r>
      <w:proofErr w:type="spellEnd"/>
      <w:r w:rsidRPr="0076326A">
        <w:rPr>
          <w:sz w:val="20"/>
        </w:rPr>
        <w:t>,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6">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7" w:history="1">
              <w:r w:rsidRPr="00633320">
                <w:rPr>
                  <w:rStyle w:val="Hyperlink"/>
                  <w:sz w:val="32"/>
                  <w:szCs w:val="40"/>
                </w:rPr>
                <w:t>www.recoverytrial.net</w:t>
              </w:r>
            </w:hyperlink>
          </w:p>
        </w:tc>
      </w:tr>
    </w:tbl>
    <w:p w14:paraId="0DC168B8" w14:textId="142811FE"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1B487" w14:textId="77777777" w:rsidR="00634A3E" w:rsidRDefault="00634A3E" w:rsidP="00F123A0">
      <w:r>
        <w:separator/>
      </w:r>
    </w:p>
    <w:p w14:paraId="27476E8B" w14:textId="77777777" w:rsidR="00634A3E" w:rsidRDefault="00634A3E" w:rsidP="00F123A0"/>
  </w:endnote>
  <w:endnote w:type="continuationSeparator" w:id="0">
    <w:p w14:paraId="19DA3B69" w14:textId="77777777" w:rsidR="00634A3E" w:rsidRDefault="00634A3E" w:rsidP="00F123A0">
      <w:r>
        <w:continuationSeparator/>
      </w:r>
    </w:p>
    <w:p w14:paraId="6425EC1B" w14:textId="77777777" w:rsidR="00634A3E" w:rsidRDefault="00634A3E" w:rsidP="00F123A0"/>
  </w:endnote>
  <w:endnote w:type="continuationNotice" w:id="1">
    <w:p w14:paraId="2A0F2F09" w14:textId="77777777" w:rsidR="00634A3E" w:rsidRDefault="00634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41FA4B48" w:rsidR="00634A3E" w:rsidRPr="00F123A0" w:rsidRDefault="00634A3E"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2C7FB9">
      <w:rPr>
        <w:noProof/>
        <w:sz w:val="20"/>
        <w:szCs w:val="20"/>
      </w:rPr>
      <w:t>36</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2C7FB9">
      <w:rPr>
        <w:noProof/>
        <w:sz w:val="20"/>
        <w:szCs w:val="20"/>
      </w:rPr>
      <w:t>47</w:t>
    </w:r>
    <w:r w:rsidRPr="00F123A0">
      <w:rPr>
        <w:sz w:val="20"/>
        <w:szCs w:val="20"/>
      </w:rPr>
      <w:fldChar w:fldCharType="end"/>
    </w:r>
  </w:p>
  <w:p w14:paraId="25879485" w14:textId="21C59442" w:rsidR="00634A3E" w:rsidRPr="00F123A0" w:rsidRDefault="00634A3E" w:rsidP="00F123A0">
    <w:pPr>
      <w:tabs>
        <w:tab w:val="right" w:pos="9639"/>
      </w:tabs>
      <w:rPr>
        <w:sz w:val="20"/>
        <w:szCs w:val="20"/>
      </w:rPr>
    </w:pPr>
    <w:r w:rsidRPr="00F123A0">
      <w:rPr>
        <w:sz w:val="20"/>
        <w:szCs w:val="20"/>
      </w:rPr>
      <w:t>RECOVERY [</w:t>
    </w:r>
    <w:del w:id="60" w:author="Richard Haynes" w:date="2022-01-27T11:58:00Z">
      <w:r w:rsidDel="00A976ED">
        <w:rPr>
          <w:sz w:val="20"/>
          <w:szCs w:val="20"/>
        </w:rPr>
        <w:delText>V22</w:delText>
      </w:r>
    </w:del>
    <w:ins w:id="61" w:author="Richard Haynes" w:date="2022-01-27T11:58:00Z">
      <w:r>
        <w:rPr>
          <w:sz w:val="20"/>
          <w:szCs w:val="20"/>
        </w:rPr>
        <w:t>V23</w:t>
      </w:r>
    </w:ins>
    <w:r>
      <w:rPr>
        <w:sz w:val="20"/>
        <w:szCs w:val="20"/>
      </w:rPr>
      <w:t>.0 2022-</w:t>
    </w:r>
    <w:del w:id="62" w:author="Richard Haynes" w:date="2022-02-04T16:13:00Z">
      <w:r w:rsidDel="00552C1B">
        <w:rPr>
          <w:sz w:val="20"/>
          <w:szCs w:val="20"/>
        </w:rPr>
        <w:delText>01</w:delText>
      </w:r>
    </w:del>
    <w:ins w:id="63" w:author="Richard Haynes" w:date="2022-02-04T16:13:00Z">
      <w:r>
        <w:rPr>
          <w:sz w:val="20"/>
          <w:szCs w:val="20"/>
        </w:rPr>
        <w:t>0</w:t>
      </w:r>
    </w:ins>
    <w:ins w:id="64" w:author="Richard Haynes" w:date="2022-03-05T11:56:00Z">
      <w:r w:rsidR="00DD668F">
        <w:rPr>
          <w:sz w:val="20"/>
          <w:szCs w:val="20"/>
        </w:rPr>
        <w:t>3</w:t>
      </w:r>
    </w:ins>
    <w:r>
      <w:rPr>
        <w:sz w:val="20"/>
        <w:szCs w:val="20"/>
      </w:rPr>
      <w:t>-</w:t>
    </w:r>
    <w:del w:id="65" w:author="Richard Haynes" w:date="2022-01-27T11:58:00Z">
      <w:r w:rsidDel="00A976ED">
        <w:rPr>
          <w:sz w:val="20"/>
          <w:szCs w:val="20"/>
        </w:rPr>
        <w:delText>19</w:delText>
      </w:r>
    </w:del>
    <w:ins w:id="66" w:author="Richard Haynes" w:date="2022-02-04T16:13:00Z">
      <w:r>
        <w:rPr>
          <w:sz w:val="20"/>
          <w:szCs w:val="20"/>
        </w:rPr>
        <w:t>0</w:t>
      </w:r>
    </w:ins>
    <w:ins w:id="67" w:author="Richard Haynes" w:date="2022-03-08T10:50:00Z">
      <w:r w:rsidR="005E6356">
        <w:rPr>
          <w:sz w:val="20"/>
          <w:szCs w:val="20"/>
        </w:rPr>
        <w:t>8</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634A3E" w:rsidRPr="00F123A0" w:rsidRDefault="00634A3E" w:rsidP="00F123A0">
    <w:pPr>
      <w:tabs>
        <w:tab w:val="right" w:pos="9639"/>
        <w:tab w:val="center" w:pos="10490"/>
      </w:tabs>
      <w:rPr>
        <w:sz w:val="20"/>
        <w:szCs w:val="20"/>
      </w:rPr>
    </w:pPr>
    <w:r w:rsidRPr="00F123A0">
      <w:rPr>
        <w:sz w:val="20"/>
        <w:szCs w:val="20"/>
      </w:rPr>
      <w:tab/>
    </w:r>
    <w:proofErr w:type="spellStart"/>
    <w:r w:rsidRPr="00F123A0">
      <w:rPr>
        <w:sz w:val="20"/>
        <w:szCs w:val="20"/>
      </w:rPr>
      <w:t>EudraCT</w:t>
    </w:r>
    <w:proofErr w:type="spellEnd"/>
    <w:r w:rsidRPr="00F123A0">
      <w:rPr>
        <w:sz w:val="20"/>
        <w:szCs w:val="20"/>
      </w:rPr>
      <w:t xml:space="preserve"> 2020-001113-21</w:t>
    </w:r>
  </w:p>
  <w:p w14:paraId="4EBED393" w14:textId="77777777" w:rsidR="00634A3E" w:rsidRPr="006E50F3" w:rsidRDefault="00634A3E"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4359D" w14:textId="77777777" w:rsidR="00634A3E" w:rsidRDefault="00634A3E" w:rsidP="00F123A0">
      <w:r>
        <w:separator/>
      </w:r>
    </w:p>
    <w:p w14:paraId="1C99AD91" w14:textId="77777777" w:rsidR="00634A3E" w:rsidRDefault="00634A3E" w:rsidP="00F123A0"/>
  </w:footnote>
  <w:footnote w:type="continuationSeparator" w:id="0">
    <w:p w14:paraId="0FFF8CB2" w14:textId="77777777" w:rsidR="00634A3E" w:rsidRDefault="00634A3E" w:rsidP="00F123A0">
      <w:r>
        <w:continuationSeparator/>
      </w:r>
    </w:p>
    <w:p w14:paraId="59C5449B" w14:textId="77777777" w:rsidR="00634A3E" w:rsidRDefault="00634A3E" w:rsidP="00F123A0"/>
  </w:footnote>
  <w:footnote w:type="continuationNotice" w:id="1">
    <w:p w14:paraId="2F0816C9" w14:textId="77777777" w:rsidR="00634A3E" w:rsidRDefault="00634A3E"/>
  </w:footnote>
  <w:footnote w:id="2">
    <w:p w14:paraId="02F5AAC6" w14:textId="3C90F86C" w:rsidR="00634A3E" w:rsidRPr="0090209D" w:rsidRDefault="00634A3E"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09BD6A4F" w14:textId="657C3C71" w:rsidR="00634A3E" w:rsidDel="00DD668F" w:rsidRDefault="00634A3E" w:rsidP="001B27CF">
      <w:pPr>
        <w:pStyle w:val="FootnoteText"/>
        <w:jc w:val="left"/>
        <w:rPr>
          <w:del w:id="122" w:author="Richard Haynes" w:date="2022-03-05T11:57:00Z"/>
        </w:rPr>
      </w:pPr>
      <w:del w:id="123" w:author="Richard Haynes" w:date="2022-03-05T11:57:00Z">
        <w:r w:rsidDel="00DD668F">
          <w:rPr>
            <w:rStyle w:val="FootnoteReference"/>
          </w:rPr>
          <w:footnoteRef/>
        </w:r>
        <w:r w:rsidDel="00DD668F">
          <w:rPr>
            <w:sz w:val="18"/>
            <w:szCs w:val="18"/>
          </w:rPr>
          <w:delText xml:space="preserve"> </w:delText>
        </w:r>
        <w:r w:rsidRPr="005D64DF" w:rsidDel="00DD668F">
          <w:rPr>
            <w:sz w:val="18"/>
            <w:szCs w:val="18"/>
          </w:rPr>
          <w:delText>https://www.rcpch.ac.uk/sites/default/files/2020-05/COVID-19-Paediatric-multisystem-%20inflammatory%20syndrome-20200501.pdf</w:delText>
        </w:r>
      </w:del>
    </w:p>
  </w:footnote>
  <w:footnote w:id="4">
    <w:p w14:paraId="2EE85694" w14:textId="0A35CF24" w:rsidR="00634A3E" w:rsidRDefault="00634A3E">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5">
    <w:p w14:paraId="7182FF66" w14:textId="5675E51F" w:rsidR="00634A3E" w:rsidRDefault="00634A3E">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6">
    <w:p w14:paraId="5A77D372" w14:textId="5DB3C8BF" w:rsidR="00634A3E" w:rsidRDefault="00634A3E">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7">
    <w:p w14:paraId="49A8B88D" w14:textId="57060C9F" w:rsidR="00634A3E" w:rsidRDefault="00634A3E">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w:t>
      </w:r>
      <w:proofErr w:type="spellStart"/>
      <w:r w:rsidRPr="00173E29">
        <w:rPr>
          <w:sz w:val="18"/>
        </w:rPr>
        <w:t>menarchal</w:t>
      </w:r>
      <w:proofErr w:type="spellEnd"/>
      <w:r w:rsidRPr="00173E29">
        <w:rPr>
          <w:sz w:val="18"/>
        </w:rPr>
        <w:t xml:space="preserve">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ins w:id="144" w:author="Richard Haynes" w:date="2022-03-08T10:48:00Z">
        <w:r w:rsidR="005E6356">
          <w:rPr>
            <w:sz w:val="18"/>
          </w:rPr>
          <w:t xml:space="preserve"> The potential inclusion of any pregnant women should be discussed with a consultant obstetrician</w:t>
        </w:r>
      </w:ins>
      <w:ins w:id="145" w:author="Richard Haynes" w:date="2022-03-08T10:50:00Z">
        <w:r w:rsidR="005E6356">
          <w:rPr>
            <w:sz w:val="18"/>
          </w:rPr>
          <w:t xml:space="preserve"> (or obstetric physician)</w:t>
        </w:r>
      </w:ins>
      <w:ins w:id="146" w:author="Richard Haynes" w:date="2022-03-08T10:48:00Z">
        <w:r w:rsidR="005E6356">
          <w:rPr>
            <w:sz w:val="18"/>
          </w:rPr>
          <w:t>.</w:t>
        </w:r>
      </w:ins>
    </w:p>
  </w:footnote>
  <w:footnote w:id="8">
    <w:p w14:paraId="74E0A22E" w14:textId="7575C029" w:rsidR="00634A3E" w:rsidRDefault="00634A3E">
      <w:pPr>
        <w:pStyle w:val="FootnoteText"/>
      </w:pPr>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p>
  </w:footnote>
  <w:footnote w:id="9">
    <w:p w14:paraId="05D4F408" w14:textId="279070D7" w:rsidR="00634A3E" w:rsidRPr="00173E29" w:rsidRDefault="00634A3E">
      <w:pPr>
        <w:pStyle w:val="FootnoteText"/>
        <w:rPr>
          <w:sz w:val="18"/>
          <w:szCs w:val="18"/>
        </w:rPr>
      </w:pPr>
      <w:r w:rsidRPr="00173E29">
        <w:rPr>
          <w:rStyle w:val="FootnoteReference"/>
          <w:sz w:val="18"/>
          <w:szCs w:val="18"/>
        </w:rPr>
        <w:footnoteRef/>
      </w:r>
      <w:r w:rsidRPr="00173E29">
        <w:rPr>
          <w:sz w:val="18"/>
          <w:szCs w:val="18"/>
        </w:rPr>
        <w:t xml:space="preserve"> Usual care in hypoxic patients is expected to include low dose (6mg daily) dexamethasone</w:t>
      </w:r>
    </w:p>
  </w:footnote>
  <w:footnote w:id="10">
    <w:p w14:paraId="53355F68" w14:textId="3D1B55A4" w:rsidR="00634A3E" w:rsidRDefault="00634A3E"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r>
        <w:rPr>
          <w:sz w:val="18"/>
          <w:szCs w:val="18"/>
        </w:rPr>
        <w:t>. Participants can be given a short ‘weaning’ course when they complete their study allocation if considered clinically necessary.</w:t>
      </w:r>
    </w:p>
  </w:footnote>
  <w:footnote w:id="11">
    <w:p w14:paraId="7F5E1209" w14:textId="282AA95A" w:rsidR="00634A3E" w:rsidRPr="00474DD8" w:rsidRDefault="00634A3E"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divided doses) intravenously or methylprednisolone (</w:t>
      </w:r>
      <w:r>
        <w:rPr>
          <w:sz w:val="18"/>
        </w:rPr>
        <w:t>50</w:t>
      </w:r>
      <w:r w:rsidRPr="00474DD8">
        <w:rPr>
          <w:sz w:val="18"/>
        </w:rPr>
        <w:t xml:space="preserve"> mg) intravenously</w:t>
      </w:r>
      <w:r>
        <w:rPr>
          <w:sz w:val="18"/>
        </w:rPr>
        <w:t xml:space="preserve"> for five days.</w:t>
      </w:r>
    </w:p>
  </w:footnote>
  <w:footnote w:id="12">
    <w:p w14:paraId="59DB498B" w14:textId="5BE23EE2" w:rsidR="00634A3E" w:rsidRDefault="00634A3E" w:rsidP="00A9005C">
      <w:pPr>
        <w:pStyle w:val="FootnoteText"/>
      </w:pPr>
      <w:r>
        <w:rPr>
          <w:rStyle w:val="FootnoteReference"/>
        </w:rPr>
        <w:footnoteRef/>
      </w:r>
      <w:r>
        <w:t xml:space="preserve"> </w:t>
      </w:r>
      <w:r w:rsidRPr="00497D26">
        <w:rPr>
          <w:sz w:val="18"/>
        </w:rPr>
        <w:t>If participant is discharged before course is complete, the participant should be provided with medication to complete the course at home.</w:t>
      </w:r>
    </w:p>
  </w:footnote>
  <w:footnote w:id="13">
    <w:p w14:paraId="4CA13702" w14:textId="77777777" w:rsidR="00634A3E" w:rsidRDefault="00634A3E"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4">
    <w:p w14:paraId="5FC81593" w14:textId="4AB05D4F" w:rsidR="00634A3E" w:rsidRDefault="00634A3E"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5">
    <w:p w14:paraId="52E78857" w14:textId="77777777" w:rsidR="00634A3E" w:rsidDel="00DD668F" w:rsidRDefault="00634A3E" w:rsidP="00173E29">
      <w:pPr>
        <w:pStyle w:val="FootnoteText"/>
        <w:rPr>
          <w:del w:id="215" w:author="Richard Haynes" w:date="2022-03-05T11:57:00Z"/>
          <w:sz w:val="18"/>
          <w:szCs w:val="18"/>
        </w:rPr>
      </w:pPr>
      <w:del w:id="216" w:author="Richard Haynes" w:date="2022-03-05T11:57:00Z">
        <w:r w:rsidDel="00DD668F">
          <w:rPr>
            <w:rStyle w:val="FootnoteReference"/>
          </w:rPr>
          <w:footnoteRef/>
        </w:r>
        <w:r w:rsidDel="00DD668F">
          <w:delText xml:space="preserve"> </w:delText>
        </w:r>
        <w:r w:rsidRPr="00876E3E" w:rsidDel="00DD668F">
          <w:rPr>
            <w:sz w:val="18"/>
          </w:rPr>
          <w:delText xml:space="preserve">A </w:delText>
        </w:r>
        <w:r w:rsidRPr="005D64DF" w:rsidDel="00DD668F">
          <w:rPr>
            <w:sz w:val="18"/>
            <w:szCs w:val="18"/>
          </w:rPr>
          <w:delText xml:space="preserve">small number of children </w:delText>
        </w:r>
        <w:r w:rsidDel="00DD668F">
          <w:rPr>
            <w:sz w:val="18"/>
            <w:szCs w:val="18"/>
          </w:rPr>
          <w:delText xml:space="preserve">(age &lt;18 years) </w:delText>
        </w:r>
        <w:r w:rsidRPr="005D64DF" w:rsidDel="00DD668F">
          <w:rPr>
            <w:sz w:val="18"/>
            <w:szCs w:val="18"/>
          </w:rPr>
          <w:delText xml:space="preserve">present with atypical features, including </w:delText>
        </w:r>
        <w:r w:rsidDel="00DD668F">
          <w:rPr>
            <w:sz w:val="18"/>
            <w:szCs w:val="18"/>
          </w:rPr>
          <w:delText>a hyperinflammatory state</w:delText>
        </w:r>
        <w:r w:rsidRPr="005D64DF" w:rsidDel="00DD668F">
          <w:rPr>
            <w:sz w:val="18"/>
            <w:szCs w:val="18"/>
          </w:rPr>
          <w:delText xml:space="preserve"> and evidence of single or multi-organ dysfunction. </w:delText>
        </w:r>
        <w:r w:rsidDel="00DD668F">
          <w:rPr>
            <w:sz w:val="18"/>
            <w:szCs w:val="18"/>
          </w:rPr>
          <w:delText>Some do not have significant lung involvement</w:delText>
        </w:r>
        <w:r w:rsidRPr="005D64DF" w:rsidDel="00DD668F">
          <w:rPr>
            <w:sz w:val="18"/>
            <w:szCs w:val="18"/>
          </w:rPr>
          <w:delText>.</w:delText>
        </w:r>
      </w:del>
    </w:p>
    <w:p w14:paraId="20591463" w14:textId="1766655F" w:rsidR="00634A3E" w:rsidDel="00DD668F" w:rsidRDefault="00634A3E" w:rsidP="00093F55">
      <w:pPr>
        <w:pStyle w:val="FootnoteText"/>
        <w:jc w:val="left"/>
        <w:rPr>
          <w:del w:id="217" w:author="Richard Haynes" w:date="2022-03-05T11:57:00Z"/>
        </w:rPr>
      </w:pPr>
      <w:del w:id="218" w:author="Richard Haynes" w:date="2022-03-05T11:57:00Z">
        <w:r w:rsidRPr="005D64DF" w:rsidDel="00DD668F">
          <w:rPr>
            <w:sz w:val="18"/>
            <w:szCs w:val="18"/>
          </w:rPr>
          <w:delText xml:space="preserve">(see: </w:delText>
        </w:r>
        <w:r w:rsidR="009F4B83" w:rsidDel="00DD668F">
          <w:fldChar w:fldCharType="begin"/>
        </w:r>
        <w:r w:rsidR="009F4B83" w:rsidDel="00DD668F">
          <w:delInstrText xml:space="preserve"> HYPERLINK "https://www.rcpch.ac.uk/sites/default/files/2020-05/COVID-19-Paediatric-multisystem-%20inflammatory%20syndrome-20200501.pdf" </w:delInstrText>
        </w:r>
        <w:r w:rsidR="009F4B83" w:rsidDel="00DD668F">
          <w:fldChar w:fldCharType="separate"/>
        </w:r>
        <w:r w:rsidRPr="00D94069" w:rsidDel="00DD668F">
          <w:rPr>
            <w:rStyle w:val="Hyperlink"/>
            <w:rFonts w:cs="Arial"/>
            <w:sz w:val="18"/>
            <w:szCs w:val="18"/>
          </w:rPr>
          <w:delText>https://www.rcpch.ac.uk/sites/default/files/2020-05/COVID-19-Paediatric-multisystem-%20inflammatory%20syndrome-20200501.pdf</w:delText>
        </w:r>
        <w:r w:rsidR="009F4B83" w:rsidDel="00DD668F">
          <w:rPr>
            <w:rStyle w:val="Hyperlink"/>
            <w:rFonts w:cs="Arial"/>
            <w:sz w:val="18"/>
            <w:szCs w:val="18"/>
          </w:rPr>
          <w:fldChar w:fldCharType="end"/>
        </w:r>
        <w:r w:rsidRPr="005D64DF" w:rsidDel="00DD668F">
          <w:rPr>
            <w:sz w:val="18"/>
            <w:szCs w:val="18"/>
          </w:rPr>
          <w:delText>)</w:delText>
        </w:r>
      </w:del>
    </w:p>
  </w:footnote>
  <w:footnote w:id="16">
    <w:p w14:paraId="2172E37B" w14:textId="77777777" w:rsidR="00634A3E" w:rsidRDefault="00634A3E" w:rsidP="00552A9A">
      <w:pPr>
        <w:pStyle w:val="FootnoteText"/>
      </w:pPr>
      <w:r>
        <w:rPr>
          <w:rStyle w:val="FootnoteReference"/>
        </w:rPr>
        <w:footnoteRef/>
      </w:r>
      <w:r>
        <w:t xml:space="preserve"> </w:t>
      </w:r>
      <w:r w:rsidRPr="005411C0">
        <w:rPr>
          <w:sz w:val="18"/>
        </w:rPr>
        <w:t>Available at https://www.recoverytrial.net/files/recovery-outcomes-definitions-v3-0.pdf</w:t>
      </w:r>
    </w:p>
  </w:footnote>
  <w:footnote w:id="17">
    <w:p w14:paraId="2A77ED73" w14:textId="7ABE0214" w:rsidR="00634A3E" w:rsidRPr="00791A5C" w:rsidRDefault="00634A3E">
      <w:pPr>
        <w:pStyle w:val="FootnoteText"/>
        <w:rPr>
          <w:sz w:val="18"/>
          <w:szCs w:val="18"/>
        </w:rPr>
      </w:pPr>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ins w:id="276" w:author="Richard Haynes" w:date="2022-03-05T11:58:00Z">
        <w:r w:rsidR="00DD668F">
          <w:rPr>
            <w:sz w:val="18"/>
            <w:szCs w:val="18"/>
          </w:rPr>
          <w:t xml:space="preserve"> Participants discharged before day 5 will be asked to take this sample at home and will be provided with instructions and materials to do so.</w:t>
        </w:r>
      </w:ins>
    </w:p>
  </w:footnote>
  <w:footnote w:id="18">
    <w:p w14:paraId="370BD79E" w14:textId="77777777" w:rsidR="00634A3E" w:rsidRPr="00C54ABA" w:rsidRDefault="00634A3E"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9">
    <w:p w14:paraId="5D0728CA" w14:textId="7FFC81A1" w:rsidR="00634A3E" w:rsidRPr="00D33CED" w:rsidRDefault="00634A3E"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 xml:space="preserve">information (event description, date of onset, outcome, </w:t>
      </w:r>
      <w:proofErr w:type="gramStart"/>
      <w:r>
        <w:rPr>
          <w:sz w:val="20"/>
          <w:szCs w:val="20"/>
        </w:rPr>
        <w:t>relatedness</w:t>
      </w:r>
      <w:proofErr w:type="gramEnd"/>
      <w:r>
        <w:rPr>
          <w:sz w:val="20"/>
          <w:szCs w:val="20"/>
        </w:rPr>
        <w:t xml:space="preserve"> to study treatment) will be collected if required by national regulations. This will be collected on a web-based case report form and any forms required by local regulations.</w:t>
      </w:r>
    </w:p>
  </w:footnote>
  <w:footnote w:id="20">
    <w:p w14:paraId="1F1BB02C" w14:textId="28AEFDD4" w:rsidR="00634A3E" w:rsidDel="005A3F60" w:rsidRDefault="00634A3E" w:rsidP="00011699">
      <w:pPr>
        <w:autoSpaceDE/>
        <w:autoSpaceDN/>
        <w:adjustRightInd/>
        <w:contextualSpacing w:val="0"/>
        <w:jc w:val="left"/>
        <w:rPr>
          <w:del w:id="717" w:author="Richard Haynes" w:date="2022-03-05T12:02:00Z"/>
        </w:rPr>
      </w:pPr>
      <w:del w:id="718" w:author="Richard Haynes" w:date="2022-03-05T12:02:00Z">
        <w:r w:rsidRPr="001B27CF" w:rsidDel="005A3F60">
          <w:rPr>
            <w:rStyle w:val="FootnoteReference"/>
            <w:rFonts w:cs="Arial"/>
            <w:sz w:val="18"/>
            <w:szCs w:val="22"/>
          </w:rPr>
          <w:footnoteRef/>
        </w:r>
        <w:r w:rsidRPr="001B27CF" w:rsidDel="005A3F60">
          <w:rPr>
            <w:sz w:val="18"/>
            <w:szCs w:val="22"/>
          </w:rPr>
          <w:delText xml:space="preserve"> Note: The risk of reactivation of latent tuberculosis with tocilizumab is considered to be extremely small. </w:delText>
        </w:r>
      </w:del>
    </w:p>
  </w:footnote>
  <w:footnote w:id="21">
    <w:p w14:paraId="77F37605" w14:textId="4FB096F4" w:rsidR="00634A3E" w:rsidRPr="00071417" w:rsidRDefault="00634A3E">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 w:id="22">
    <w:p w14:paraId="094EBD5C" w14:textId="77777777" w:rsidR="00B66772" w:rsidRDefault="00B66772" w:rsidP="00B66772">
      <w:pPr>
        <w:pStyle w:val="FootnoteText"/>
        <w:rPr>
          <w:ins w:id="803" w:author="Richard Haynes" w:date="2022-03-08T15:47:00Z"/>
        </w:rPr>
      </w:pPr>
      <w:ins w:id="804" w:author="Richard Haynes" w:date="2022-03-08T15:47:00Z">
        <w:r>
          <w:rPr>
            <w:rStyle w:val="FootnoteReference"/>
          </w:rPr>
          <w:footnoteRef/>
        </w:r>
        <w:r>
          <w:t xml:space="preserve"> </w:t>
        </w:r>
        <w:r w:rsidRPr="00225AE2">
          <w:rPr>
            <w:sz w:val="20"/>
          </w:rPr>
          <w:t xml:space="preserve">A </w:t>
        </w:r>
        <w:del w:id="805" w:author="Richard Haynes" w:date="2022-02-02T08:47:00Z">
          <w:r w:rsidRPr="00225AE2" w:rsidDel="00641BA0">
            <w:rPr>
              <w:sz w:val="20"/>
            </w:rPr>
            <w:delText xml:space="preserve">full </w:delText>
          </w:r>
        </w:del>
        <w:r w:rsidRPr="00225AE2">
          <w:rPr>
            <w:sz w:val="20"/>
          </w:rPr>
          <w:t>list is available</w:t>
        </w:r>
        <w:r>
          <w:rPr>
            <w:sz w:val="20"/>
          </w:rPr>
          <w:t xml:space="preserve"> at </w:t>
        </w:r>
        <w:r>
          <w:rPr>
            <w:sz w:val="20"/>
          </w:rPr>
          <w:fldChar w:fldCharType="begin"/>
        </w:r>
        <w:r>
          <w:rPr>
            <w:sz w:val="20"/>
          </w:rPr>
          <w:instrText xml:space="preserve"> HYPERLINK "</w:instrText>
        </w:r>
        <w:r w:rsidRPr="00641BA0">
          <w:rPr>
            <w:sz w:val="20"/>
          </w:rPr>
          <w:instrText>https://www.covid19-druginteractions.org/</w:instrText>
        </w:r>
        <w:r>
          <w:rPr>
            <w:sz w:val="20"/>
          </w:rPr>
          <w:instrText xml:space="preserve">" </w:instrText>
        </w:r>
        <w:r>
          <w:rPr>
            <w:sz w:val="20"/>
          </w:rPr>
          <w:fldChar w:fldCharType="separate"/>
        </w:r>
        <w:r w:rsidRPr="009D09C2">
          <w:rPr>
            <w:rStyle w:val="Hyperlink"/>
            <w:rFonts w:cs="Arial"/>
            <w:sz w:val="20"/>
          </w:rPr>
          <w:t>https://www.covid19-druginteractions.org/</w:t>
        </w:r>
        <w:r>
          <w:rPr>
            <w:sz w:val="20"/>
          </w:rPr>
          <w:fldChar w:fldCharType="end"/>
        </w:r>
        <w:r>
          <w:rPr>
            <w:sz w:val="20"/>
          </w:rPr>
          <w:t>. Please note these lists may not be exhaustive.</w:t>
        </w:r>
        <w:del w:id="806" w:author="Richard Haynes" w:date="2022-02-02T08:47:00Z">
          <w:r w:rsidRPr="00225AE2" w:rsidDel="00641BA0">
            <w:rPr>
              <w:sz w:val="20"/>
            </w:rPr>
            <w:delText xml:space="preserve"> </w:delText>
          </w:r>
        </w:del>
        <w:del w:id="807" w:author="Richard Haynes" w:date="2022-02-02T08:46:00Z">
          <w:r w:rsidRPr="00225AE2" w:rsidDel="00C50400">
            <w:rPr>
              <w:sz w:val="20"/>
            </w:rPr>
            <w:delText xml:space="preserve">in the Summary of Product Characteristics, available at </w:delText>
          </w:r>
          <w:r w:rsidDel="00C50400">
            <w:fldChar w:fldCharType="begin"/>
          </w:r>
          <w:r w:rsidDel="00C50400">
            <w:delInstrText xml:space="preserve"> HYPERLINK "https://www.gov.uk/government/publications/regulatory-approval-of-paxlovid/summary-of-product-characteristics-for-paxlovid" </w:delInstrText>
          </w:r>
          <w:r w:rsidDel="00C50400">
            <w:fldChar w:fldCharType="separate"/>
          </w:r>
          <w:r w:rsidRPr="00030197" w:rsidDel="00C50400">
            <w:rPr>
              <w:rStyle w:val="Hyperlink"/>
              <w:rFonts w:cs="Arial"/>
              <w:sz w:val="20"/>
            </w:rPr>
            <w:delText>https://www.gov.uk/government/publications/regulatory-approval-of-paxlovid/summary-of-product-characteristics-for-paxlovid</w:delText>
          </w:r>
          <w:r w:rsidDel="00C50400">
            <w:rPr>
              <w:rStyle w:val="Hyperlink"/>
              <w:rFonts w:cs="Arial"/>
              <w:sz w:val="20"/>
            </w:rPr>
            <w:fldChar w:fldCharType="end"/>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634A3E" w:rsidRDefault="00634A3E"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2C6545"/>
    <w:multiLevelType w:val="hybridMultilevel"/>
    <w:tmpl w:val="7C960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0"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4"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8"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2"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7E625B9"/>
    <w:multiLevelType w:val="hybridMultilevel"/>
    <w:tmpl w:val="EAA0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DE05B9A"/>
    <w:multiLevelType w:val="multilevel"/>
    <w:tmpl w:val="1E9240F4"/>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2"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50"/>
  </w:num>
  <w:num w:numId="3">
    <w:abstractNumId w:val="26"/>
  </w:num>
  <w:num w:numId="4">
    <w:abstractNumId w:val="8"/>
  </w:num>
  <w:num w:numId="5">
    <w:abstractNumId w:val="24"/>
  </w:num>
  <w:num w:numId="6">
    <w:abstractNumId w:val="17"/>
  </w:num>
  <w:num w:numId="7">
    <w:abstractNumId w:val="41"/>
  </w:num>
  <w:num w:numId="8">
    <w:abstractNumId w:val="33"/>
  </w:num>
  <w:num w:numId="9">
    <w:abstractNumId w:val="52"/>
  </w:num>
  <w:num w:numId="10">
    <w:abstractNumId w:val="7"/>
  </w:num>
  <w:num w:numId="11">
    <w:abstractNumId w:val="48"/>
  </w:num>
  <w:num w:numId="12">
    <w:abstractNumId w:val="28"/>
  </w:num>
  <w:num w:numId="13">
    <w:abstractNumId w:val="2"/>
  </w:num>
  <w:num w:numId="14">
    <w:abstractNumId w:val="12"/>
  </w:num>
  <w:num w:numId="15">
    <w:abstractNumId w:val="30"/>
  </w:num>
  <w:num w:numId="16">
    <w:abstractNumId w:val="31"/>
  </w:num>
  <w:num w:numId="17">
    <w:abstractNumId w:val="47"/>
  </w:num>
  <w:num w:numId="18">
    <w:abstractNumId w:val="40"/>
  </w:num>
  <w:num w:numId="19">
    <w:abstractNumId w:val="45"/>
  </w:num>
  <w:num w:numId="20">
    <w:abstractNumId w:val="20"/>
  </w:num>
  <w:num w:numId="21">
    <w:abstractNumId w:val="6"/>
  </w:num>
  <w:num w:numId="22">
    <w:abstractNumId w:val="23"/>
  </w:num>
  <w:num w:numId="23">
    <w:abstractNumId w:val="36"/>
  </w:num>
  <w:num w:numId="24">
    <w:abstractNumId w:val="4"/>
  </w:num>
  <w:num w:numId="25">
    <w:abstractNumId w:val="32"/>
  </w:num>
  <w:num w:numId="26">
    <w:abstractNumId w:val="0"/>
  </w:num>
  <w:num w:numId="27">
    <w:abstractNumId w:val="18"/>
  </w:num>
  <w:num w:numId="28">
    <w:abstractNumId w:val="9"/>
  </w:num>
  <w:num w:numId="29">
    <w:abstractNumId w:val="3"/>
  </w:num>
  <w:num w:numId="30">
    <w:abstractNumId w:val="29"/>
  </w:num>
  <w:num w:numId="31">
    <w:abstractNumId w:val="22"/>
  </w:num>
  <w:num w:numId="32">
    <w:abstractNumId w:val="11"/>
  </w:num>
  <w:num w:numId="33">
    <w:abstractNumId w:val="16"/>
  </w:num>
  <w:num w:numId="34">
    <w:abstractNumId w:val="15"/>
  </w:num>
  <w:num w:numId="35">
    <w:abstractNumId w:val="10"/>
  </w:num>
  <w:num w:numId="36">
    <w:abstractNumId w:val="39"/>
  </w:num>
  <w:num w:numId="37">
    <w:abstractNumId w:val="43"/>
  </w:num>
  <w:num w:numId="38">
    <w:abstractNumId w:val="21"/>
  </w:num>
  <w:num w:numId="39">
    <w:abstractNumId w:val="34"/>
  </w:num>
  <w:num w:numId="40">
    <w:abstractNumId w:val="42"/>
  </w:num>
  <w:num w:numId="41">
    <w:abstractNumId w:val="13"/>
  </w:num>
  <w:num w:numId="42">
    <w:abstractNumId w:val="27"/>
  </w:num>
  <w:num w:numId="43">
    <w:abstractNumId w:val="25"/>
  </w:num>
  <w:num w:numId="44">
    <w:abstractNumId w:val="1"/>
  </w:num>
  <w:num w:numId="45">
    <w:abstractNumId w:val="49"/>
  </w:num>
  <w:num w:numId="46">
    <w:abstractNumId w:val="44"/>
  </w:num>
  <w:num w:numId="47">
    <w:abstractNumId w:val="37"/>
  </w:num>
  <w:num w:numId="48">
    <w:abstractNumId w:val="38"/>
  </w:num>
  <w:num w:numId="49">
    <w:abstractNumId w:val="51"/>
  </w:num>
  <w:num w:numId="50">
    <w:abstractNumId w:val="35"/>
  </w:num>
  <w:num w:numId="51">
    <w:abstractNumId w:val="14"/>
  </w:num>
  <w:num w:numId="52">
    <w:abstractNumId w:val="19"/>
  </w:num>
  <w:num w:numId="53">
    <w:abstractNumId w:val="46"/>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050">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3000&lt;/item&gt;&lt;item&gt;3001&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item&gt;3133&lt;/item&gt;&lt;item&gt;3134&lt;/item&gt;&lt;item&gt;3135&lt;/item&gt;&lt;item&gt;3136&lt;/item&gt;&lt;item&gt;3137&lt;/item&gt;&lt;item&gt;3138&lt;/item&gt;&lt;item&gt;3139&lt;/item&gt;&lt;item&gt;3140&lt;/item&gt;&lt;item&gt;3141&lt;/item&gt;&lt;item&gt;3142&lt;/item&gt;&lt;item&gt;3143&lt;/item&gt;&lt;item&gt;3145&lt;/item&gt;&lt;item&gt;3146&lt;/item&gt;&lt;item&gt;314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2DE7"/>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197"/>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1BE"/>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2DA3"/>
    <w:rsid w:val="000938A2"/>
    <w:rsid w:val="00093990"/>
    <w:rsid w:val="00093F55"/>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0CAE"/>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1E3"/>
    <w:rsid w:val="001038B8"/>
    <w:rsid w:val="00103A3D"/>
    <w:rsid w:val="00103A60"/>
    <w:rsid w:val="00103AB6"/>
    <w:rsid w:val="00104167"/>
    <w:rsid w:val="001041A5"/>
    <w:rsid w:val="00104429"/>
    <w:rsid w:val="001046F7"/>
    <w:rsid w:val="001048A3"/>
    <w:rsid w:val="00104A70"/>
    <w:rsid w:val="00104E16"/>
    <w:rsid w:val="00105089"/>
    <w:rsid w:val="00105252"/>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4FA"/>
    <w:rsid w:val="00121A57"/>
    <w:rsid w:val="00121AFE"/>
    <w:rsid w:val="00121C89"/>
    <w:rsid w:val="00121D5D"/>
    <w:rsid w:val="00122782"/>
    <w:rsid w:val="00122CA0"/>
    <w:rsid w:val="00122ED5"/>
    <w:rsid w:val="00123202"/>
    <w:rsid w:val="00123204"/>
    <w:rsid w:val="001236E8"/>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EBE"/>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280"/>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1D"/>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AE2"/>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7E6"/>
    <w:rsid w:val="00257801"/>
    <w:rsid w:val="00257D1E"/>
    <w:rsid w:val="0026009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C7FB9"/>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522"/>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1C2"/>
    <w:rsid w:val="00390524"/>
    <w:rsid w:val="00390829"/>
    <w:rsid w:val="00390BDF"/>
    <w:rsid w:val="00390DA6"/>
    <w:rsid w:val="003914D0"/>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8E5"/>
    <w:rsid w:val="003A7D3B"/>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C8E"/>
    <w:rsid w:val="00403DAA"/>
    <w:rsid w:val="004042E2"/>
    <w:rsid w:val="00404387"/>
    <w:rsid w:val="00404BDF"/>
    <w:rsid w:val="00404D9F"/>
    <w:rsid w:val="00405161"/>
    <w:rsid w:val="004052EA"/>
    <w:rsid w:val="004055EB"/>
    <w:rsid w:val="00405803"/>
    <w:rsid w:val="0040611D"/>
    <w:rsid w:val="004062DF"/>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4524"/>
    <w:rsid w:val="004C54E7"/>
    <w:rsid w:val="004C5ED5"/>
    <w:rsid w:val="004C6001"/>
    <w:rsid w:val="004C624D"/>
    <w:rsid w:val="004C6534"/>
    <w:rsid w:val="004C6942"/>
    <w:rsid w:val="004C6955"/>
    <w:rsid w:val="004C74AA"/>
    <w:rsid w:val="004C7795"/>
    <w:rsid w:val="004C7D3D"/>
    <w:rsid w:val="004D0427"/>
    <w:rsid w:val="004D07C0"/>
    <w:rsid w:val="004D0A56"/>
    <w:rsid w:val="004D0DCE"/>
    <w:rsid w:val="004D1995"/>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7B3"/>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C1B"/>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037E"/>
    <w:rsid w:val="005A133A"/>
    <w:rsid w:val="005A15AB"/>
    <w:rsid w:val="005A1A9F"/>
    <w:rsid w:val="005A20CF"/>
    <w:rsid w:val="005A314D"/>
    <w:rsid w:val="005A3729"/>
    <w:rsid w:val="005A3DAF"/>
    <w:rsid w:val="005A3F60"/>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356"/>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0CF"/>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A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BA0"/>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5E8"/>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421"/>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5325"/>
    <w:rsid w:val="007957DE"/>
    <w:rsid w:val="00795FE8"/>
    <w:rsid w:val="00796A43"/>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A3F"/>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5A0F"/>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3C59"/>
    <w:rsid w:val="009A4624"/>
    <w:rsid w:val="009A4A8E"/>
    <w:rsid w:val="009A510F"/>
    <w:rsid w:val="009A5256"/>
    <w:rsid w:val="009A58B1"/>
    <w:rsid w:val="009A5A12"/>
    <w:rsid w:val="009A5BCE"/>
    <w:rsid w:val="009A614B"/>
    <w:rsid w:val="009A61B2"/>
    <w:rsid w:val="009A670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8F1"/>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1FFE"/>
    <w:rsid w:val="009F24AF"/>
    <w:rsid w:val="009F254F"/>
    <w:rsid w:val="009F2BED"/>
    <w:rsid w:val="009F2DB5"/>
    <w:rsid w:val="009F2E6B"/>
    <w:rsid w:val="009F3834"/>
    <w:rsid w:val="009F3B62"/>
    <w:rsid w:val="009F4035"/>
    <w:rsid w:val="009F42D4"/>
    <w:rsid w:val="009F4697"/>
    <w:rsid w:val="009F488A"/>
    <w:rsid w:val="009F4B83"/>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828"/>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6BB"/>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976ED"/>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3E36"/>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D16"/>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8A8"/>
    <w:rsid w:val="00B62D69"/>
    <w:rsid w:val="00B630B3"/>
    <w:rsid w:val="00B63114"/>
    <w:rsid w:val="00B631BE"/>
    <w:rsid w:val="00B631C4"/>
    <w:rsid w:val="00B64396"/>
    <w:rsid w:val="00B643F6"/>
    <w:rsid w:val="00B64E3C"/>
    <w:rsid w:val="00B65211"/>
    <w:rsid w:val="00B65732"/>
    <w:rsid w:val="00B65C7F"/>
    <w:rsid w:val="00B65E9F"/>
    <w:rsid w:val="00B65F18"/>
    <w:rsid w:val="00B66772"/>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3C9"/>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685"/>
    <w:rsid w:val="00BB2B21"/>
    <w:rsid w:val="00BB2B68"/>
    <w:rsid w:val="00BB2D1C"/>
    <w:rsid w:val="00BB2DB3"/>
    <w:rsid w:val="00BB2E61"/>
    <w:rsid w:val="00BB30CC"/>
    <w:rsid w:val="00BB3654"/>
    <w:rsid w:val="00BB3A0A"/>
    <w:rsid w:val="00BB49CF"/>
    <w:rsid w:val="00BB4E0E"/>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0400"/>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00D"/>
    <w:rsid w:val="00C61F6D"/>
    <w:rsid w:val="00C62087"/>
    <w:rsid w:val="00C624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A63"/>
    <w:rsid w:val="00D20B52"/>
    <w:rsid w:val="00D2105F"/>
    <w:rsid w:val="00D2132F"/>
    <w:rsid w:val="00D214EB"/>
    <w:rsid w:val="00D216EA"/>
    <w:rsid w:val="00D21B61"/>
    <w:rsid w:val="00D21F42"/>
    <w:rsid w:val="00D221CF"/>
    <w:rsid w:val="00D2242A"/>
    <w:rsid w:val="00D22701"/>
    <w:rsid w:val="00D22B2F"/>
    <w:rsid w:val="00D22B54"/>
    <w:rsid w:val="00D232AE"/>
    <w:rsid w:val="00D232C9"/>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5777"/>
    <w:rsid w:val="00DC62A5"/>
    <w:rsid w:val="00DC64D8"/>
    <w:rsid w:val="00DC6C50"/>
    <w:rsid w:val="00DC738F"/>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668F"/>
    <w:rsid w:val="00DD72A3"/>
    <w:rsid w:val="00DE0639"/>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0E4"/>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37AF7"/>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6A6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5E2B"/>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0E08"/>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51"/>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116E"/>
    <w:rsid w:val="00F21785"/>
    <w:rsid w:val="00F2198F"/>
    <w:rsid w:val="00F224E3"/>
    <w:rsid w:val="00F2295F"/>
    <w:rsid w:val="00F22F4D"/>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098"/>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AC7"/>
    <w:rsid w:val="00FB0DFD"/>
    <w:rsid w:val="00FB0FDF"/>
    <w:rsid w:val="00FB1131"/>
    <w:rsid w:val="00FB12EB"/>
    <w:rsid w:val="00FB160F"/>
    <w:rsid w:val="00FB18CC"/>
    <w:rsid w:val="00FB1B2D"/>
    <w:rsid w:val="00FB1DE4"/>
    <w:rsid w:val="00FB1E54"/>
    <w:rsid w:val="00FB1F0F"/>
    <w:rsid w:val="00FB203A"/>
    <w:rsid w:val="00FB207B"/>
    <w:rsid w:val="00FB27DC"/>
    <w:rsid w:val="00FB33CE"/>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8F2EC2"/>
    <w:pPr>
      <w:numPr>
        <w:ilvl w:val="1"/>
      </w:numPr>
      <w:tabs>
        <w:tab w:val="clear" w:pos="3131"/>
        <w:tab w:val="num" w:pos="567"/>
      </w:tabs>
      <w:outlineLvl w:val="1"/>
    </w:pPr>
  </w:style>
  <w:style w:type="paragraph" w:styleId="Heading3">
    <w:name w:val="heading 3"/>
    <w:basedOn w:val="Normal"/>
    <w:next w:val="Normal"/>
    <w:link w:val="Heading3Char"/>
    <w:autoRedefine/>
    <w:uiPriority w:val="99"/>
    <w:qFormat/>
    <w:rsid w:val="00F04CCC"/>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8F2EC2"/>
    <w:rPr>
      <w:rFonts w:ascii="Arial" w:hAnsi="Arial" w:cs="Arial"/>
      <w:b/>
      <w:color w:val="000000"/>
      <w:lang w:val="en-US"/>
    </w:rPr>
  </w:style>
  <w:style w:type="character" w:customStyle="1" w:styleId="Heading3Char">
    <w:name w:val="Heading 3 Char"/>
    <w:link w:val="Heading3"/>
    <w:uiPriority w:val="99"/>
    <w:locked/>
    <w:rsid w:val="00F04CCC"/>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fda.gov/downloads/Drugs/GuidanceComplianceRegulatoryInformation/Guidances/UCM269919.pdf" TargetMode="External"/><Relationship Id="rId26" Type="http://schemas.openxmlformats.org/officeDocument/2006/relationships/image" Target="media/image1.jpg"/><Relationship Id="rId3" Type="http://schemas.openxmlformats.org/officeDocument/2006/relationships/customXml" Target="../customXml/item3.xml"/><Relationship Id="rId21" Type="http://schemas.openxmlformats.org/officeDocument/2006/relationships/hyperlink" Target="https://www.merck.com/news/merck-and-ridgeback-biotherapeutics-provide-update-on-results-from-move-out-study-of-molnupiravir-an-investigational-oral-antiviral-medicine-in-at-risk-adults-with-mild-to-moderate-covid-19/" TargetMode="Externa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ncbi.nlm.nih.gov/books/NBK501076/" TargetMode="External"/><Relationship Id="rId25" Type="http://schemas.openxmlformats.org/officeDocument/2006/relationships/hyperlink" Target="mailto:recoverytrial@ndph.ox.ac.uk"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s://www.nih.gov/news-events/news-releases/nih-sponsored-activ-3-clinical-trial-closes-enrollment-into-two-sub-studies"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openxmlformats.org/officeDocument/2006/relationships/hyperlink" Target="http://www.recoverytrial.net"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gov.uk/government/publications/regulatory-approval-of-paxlovi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cc.org/Latest-in-Cardiology/Clinical-Trials/2021/05/14/02/40/DARE-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rck.com/news/merck-and-ridgeback-biotherapeutics-provide-update-on-progress-of-clinical-development-program-for-molnupiravir-an-investigational-oral-therapeutic-for-the-treatment-of-mild-to-moderate-covid-19/" TargetMode="External"/><Relationship Id="rId27" Type="http://schemas.openxmlformats.org/officeDocument/2006/relationships/hyperlink" Target="http://www.recoverytrial.net"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2.xml><?xml version="1.0" encoding="utf-8"?>
<ds:datastoreItem xmlns:ds="http://schemas.openxmlformats.org/officeDocument/2006/customXml" ds:itemID="{D7B7CEE0-B870-430D-8281-9C42D76BB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C5FAB-BC83-4DEE-9F58-E44B9E5297A9}">
  <ds:schemaRefs>
    <ds:schemaRef ds:uri="http://purl.org/dc/dcmitype/"/>
    <ds:schemaRef ds:uri="http://schemas.microsoft.com/office/infopath/2007/PartnerControls"/>
    <ds:schemaRef ds:uri="cf0dfbcc-b360-4cf7-9bf5-370ba522dbe9"/>
    <ds:schemaRef ds:uri="http://purl.org/dc/elements/1.1/"/>
    <ds:schemaRef ds:uri="http://schemas.microsoft.com/office/2006/documentManagement/types"/>
    <ds:schemaRef ds:uri="http://purl.org/dc/terms/"/>
    <ds:schemaRef ds:uri="http://schemas.openxmlformats.org/package/2006/metadata/core-properties"/>
    <ds:schemaRef ds:uri="83c9eb58-c16a-4eef-9abf-4aeec758fe0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D2B2581-4D12-45E6-B768-7B8F7912D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47</Pages>
  <Words>15219</Words>
  <Characters>120709</Characters>
  <Application>Microsoft Office Word</Application>
  <DocSecurity>0</DocSecurity>
  <Lines>1005</Lines>
  <Paragraphs>271</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135657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4</cp:revision>
  <cp:lastPrinted>2022-01-25T15:10:00Z</cp:lastPrinted>
  <dcterms:created xsi:type="dcterms:W3CDTF">2022-03-08T10:50:00Z</dcterms:created>
  <dcterms:modified xsi:type="dcterms:W3CDTF">2022-03-10T11:35:00Z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0x0101008FCBE27DB9E29244B4F84600A0F001DE</vt:lpwstr>
  </property>
</Properties>
</file>